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E28" w:rsidRPr="00C3282C" w:rsidRDefault="002A0E28" w:rsidP="002A0E28">
      <w:pPr>
        <w:keepNext/>
        <w:keepLines/>
        <w:spacing w:before="240" w:after="0" w:line="276" w:lineRule="auto"/>
        <w:ind w:left="644"/>
        <w:outlineLvl w:val="0"/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</w:pPr>
      <w:bookmarkStart w:id="0" w:name="_Toc64966420"/>
      <w:r w:rsidRPr="00C3282C"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 xml:space="preserve">Załącznik nr </w:t>
      </w:r>
      <w:r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>1</w:t>
      </w:r>
      <w:r w:rsidRPr="00C3282C"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 xml:space="preserve"> do SWZ - Formularz ofertowy</w:t>
      </w:r>
      <w:bookmarkEnd w:id="0"/>
    </w:p>
    <w:p w:rsidR="002A0E28" w:rsidRPr="00027E3C" w:rsidRDefault="002A0E28" w:rsidP="002A0E28">
      <w:pPr>
        <w:rPr>
          <w:rFonts w:ascii="Arial" w:hAnsi="Arial" w:cs="Arial"/>
          <w:b/>
        </w:rPr>
      </w:pPr>
      <w:r w:rsidRPr="00027E3C">
        <w:rPr>
          <w:rFonts w:ascii="Arial" w:hAnsi="Arial" w:cs="Arial"/>
          <w:b/>
        </w:rPr>
        <w:t xml:space="preserve">Nr sprawy: </w:t>
      </w:r>
      <w:r w:rsidR="00C64273">
        <w:rPr>
          <w:rFonts w:ascii="Arial" w:hAnsi="Arial" w:cs="Arial"/>
          <w:b/>
        </w:rPr>
        <w:t>WI.271.6</w:t>
      </w:r>
      <w:r>
        <w:rPr>
          <w:rFonts w:ascii="Arial" w:hAnsi="Arial" w:cs="Arial"/>
          <w:b/>
        </w:rPr>
        <w:t xml:space="preserve">.2025 </w:t>
      </w:r>
    </w:p>
    <w:p w:rsidR="002A0E28" w:rsidRPr="004C4E95" w:rsidRDefault="002A0E28" w:rsidP="002A0E28">
      <w:pPr>
        <w:rPr>
          <w:rFonts w:ascii="Arial" w:hAnsi="Arial" w:cs="Arial"/>
          <w:b/>
        </w:rPr>
      </w:pPr>
      <w:r w:rsidRPr="00C3282C">
        <w:rPr>
          <w:rFonts w:ascii="Arial" w:hAnsi="Arial" w:cs="Arial"/>
          <w:b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5806"/>
      </w:tblGrid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Pełna nazwa/firma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Województwo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REGON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NIP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KRS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reprezentowany przez:</w:t>
            </w:r>
          </w:p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</w:rPr>
              <w:t>Imię, nazwisko, podstawa do reprezentacji</w:t>
            </w:r>
          </w:p>
        </w:tc>
      </w:tr>
      <w:tr w:rsidR="00C64273" w:rsidRPr="00C64273" w:rsidTr="0024283A">
        <w:trPr>
          <w:jc w:val="center"/>
        </w:trPr>
        <w:tc>
          <w:tcPr>
            <w:tcW w:w="325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C64273">
              <w:rPr>
                <w:rFonts w:ascii="Arial" w:hAnsi="Arial" w:cs="Arial"/>
                <w:b/>
              </w:rPr>
              <w:t>Adres e-mail, na który Zamawiający ma przesyłać korespondencję</w:t>
            </w:r>
          </w:p>
        </w:tc>
        <w:tc>
          <w:tcPr>
            <w:tcW w:w="5806" w:type="dxa"/>
          </w:tcPr>
          <w:p w:rsidR="00C64273" w:rsidRPr="00C64273" w:rsidRDefault="00C64273" w:rsidP="00C64273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A0E28" w:rsidRPr="00A5665E" w:rsidRDefault="002A0E28" w:rsidP="00A5665E">
      <w:pPr>
        <w:jc w:val="center"/>
        <w:rPr>
          <w:rFonts w:ascii="Arial" w:hAnsi="Arial" w:cs="Arial"/>
          <w:b/>
          <w:sz w:val="28"/>
          <w:szCs w:val="28"/>
        </w:rPr>
      </w:pPr>
      <w:r w:rsidRPr="00A5665E">
        <w:rPr>
          <w:rFonts w:ascii="Arial" w:hAnsi="Arial" w:cs="Arial"/>
          <w:b/>
          <w:sz w:val="28"/>
          <w:szCs w:val="28"/>
        </w:rPr>
        <w:t>OFERTA</w:t>
      </w:r>
    </w:p>
    <w:p w:rsidR="002A0E28" w:rsidRPr="00962CCA" w:rsidRDefault="002A0E28" w:rsidP="002A0E2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2CCA">
        <w:rPr>
          <w:rFonts w:ascii="Arial" w:hAnsi="Arial" w:cs="Arial"/>
          <w:b/>
          <w:sz w:val="24"/>
          <w:szCs w:val="24"/>
        </w:rPr>
        <w:t>MIASTO MIŃSK MAZOWIECKI</w:t>
      </w:r>
    </w:p>
    <w:p w:rsidR="002A0E28" w:rsidRPr="00962CCA" w:rsidRDefault="002A0E28" w:rsidP="002A0E2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2CCA">
        <w:rPr>
          <w:rFonts w:ascii="Arial" w:hAnsi="Arial" w:cs="Arial"/>
          <w:b/>
          <w:sz w:val="24"/>
          <w:szCs w:val="24"/>
        </w:rPr>
        <w:t>ul. Konstytucji 3 Maja 1</w:t>
      </w:r>
    </w:p>
    <w:p w:rsidR="002A0E28" w:rsidRPr="00962CCA" w:rsidRDefault="002A0E28" w:rsidP="002A0E2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62CCA">
        <w:rPr>
          <w:rFonts w:ascii="Arial" w:hAnsi="Arial" w:cs="Arial"/>
          <w:b/>
          <w:sz w:val="24"/>
          <w:szCs w:val="24"/>
        </w:rPr>
        <w:t>05-300 Mińsk Mazowiecki</w:t>
      </w:r>
    </w:p>
    <w:p w:rsidR="002A0E28" w:rsidRPr="00C3282C" w:rsidRDefault="002A0E28" w:rsidP="002A0E2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3282C">
        <w:rPr>
          <w:rFonts w:ascii="Arial" w:hAnsi="Arial" w:cs="Arial"/>
          <w:sz w:val="24"/>
          <w:szCs w:val="24"/>
        </w:rPr>
        <w:t xml:space="preserve">W odpowiedzi na ogłoszenie o zamówieniu publicznym pn. </w:t>
      </w:r>
      <w:r w:rsidRPr="00926EC4">
        <w:rPr>
          <w:rFonts w:ascii="Arial" w:hAnsi="Arial" w:cs="Arial"/>
          <w:b/>
          <w:sz w:val="24"/>
          <w:szCs w:val="24"/>
        </w:rPr>
        <w:t>„</w:t>
      </w:r>
      <w:r w:rsidR="00C6427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zadaszenia o stałej konstrukcji istniejącego boiska wielofunkcyjnego przy Szkole Podstawowej Nr 6 w Mińsku Mazowieckim</w:t>
      </w:r>
      <w:r w:rsidRPr="00926EC4">
        <w:rPr>
          <w:rFonts w:ascii="Arial" w:hAnsi="Arial" w:cs="Arial"/>
          <w:b/>
          <w:sz w:val="24"/>
          <w:szCs w:val="24"/>
        </w:rPr>
        <w:t>”</w:t>
      </w:r>
      <w:r w:rsidR="00C64273">
        <w:rPr>
          <w:rFonts w:ascii="Arial" w:hAnsi="Arial" w:cs="Arial"/>
          <w:b/>
          <w:sz w:val="24"/>
          <w:szCs w:val="24"/>
        </w:rPr>
        <w:t xml:space="preserve"> w formule „zaprojektuj i wybuduj”</w:t>
      </w:r>
      <w:r w:rsidRPr="00926EC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3282C">
        <w:rPr>
          <w:rFonts w:ascii="Arial" w:hAnsi="Arial" w:cs="Arial"/>
          <w:sz w:val="24"/>
          <w:szCs w:val="24"/>
        </w:rPr>
        <w:t xml:space="preserve">zamieszczone w Biuletynie Zamówień Publicznych, </w:t>
      </w:r>
      <w:r w:rsidRPr="00C175C5">
        <w:rPr>
          <w:rFonts w:ascii="Arial" w:hAnsi="Arial" w:cs="Arial"/>
          <w:sz w:val="24"/>
          <w:szCs w:val="24"/>
        </w:rPr>
        <w:t xml:space="preserve">na </w:t>
      </w:r>
      <w:r w:rsidRPr="00D566B7">
        <w:rPr>
          <w:rFonts w:ascii="Arial" w:hAnsi="Arial" w:cs="Arial"/>
          <w:sz w:val="24"/>
          <w:szCs w:val="24"/>
        </w:rPr>
        <w:t>stronie internetowej postępowania</w:t>
      </w:r>
      <w:r>
        <w:rPr>
          <w:rFonts w:ascii="Arial" w:hAnsi="Arial" w:cs="Arial"/>
          <w:sz w:val="24"/>
          <w:szCs w:val="24"/>
        </w:rPr>
        <w:t xml:space="preserve"> </w:t>
      </w:r>
      <w:r w:rsidR="00A5665E" w:rsidRPr="00C64273">
        <w:rPr>
          <w:rStyle w:val="Hipercze"/>
          <w:rFonts w:ascii="Arial" w:hAnsi="Arial" w:cs="Arial"/>
          <w:color w:val="auto"/>
          <w:sz w:val="24"/>
          <w:szCs w:val="24"/>
          <w:u w:val="none"/>
        </w:rPr>
        <w:t>https://platformazakupowa.pl/transakcja/</w:t>
      </w:r>
      <w:r w:rsidR="00C64273" w:rsidRPr="00C64273">
        <w:rPr>
          <w:rStyle w:val="Hipercze"/>
          <w:rFonts w:ascii="Arial" w:hAnsi="Arial" w:cs="Arial"/>
          <w:color w:val="auto"/>
          <w:sz w:val="24"/>
          <w:szCs w:val="24"/>
          <w:u w:val="none"/>
        </w:rPr>
        <w:t>1090212</w:t>
      </w:r>
      <w:r w:rsidR="00A5665E" w:rsidRPr="00C64273">
        <w:rPr>
          <w:rFonts w:ascii="Arial" w:hAnsi="Arial" w:cs="Arial"/>
          <w:sz w:val="24"/>
          <w:szCs w:val="24"/>
        </w:rPr>
        <w:t xml:space="preserve"> </w:t>
      </w:r>
      <w:r w:rsidRPr="00C3282C">
        <w:rPr>
          <w:rFonts w:ascii="Arial" w:hAnsi="Arial" w:cs="Arial"/>
          <w:sz w:val="24"/>
          <w:szCs w:val="24"/>
        </w:rPr>
        <w:t>dotyczące postępowania prow</w:t>
      </w:r>
      <w:r>
        <w:rPr>
          <w:rFonts w:ascii="Arial" w:hAnsi="Arial" w:cs="Arial"/>
          <w:sz w:val="24"/>
          <w:szCs w:val="24"/>
        </w:rPr>
        <w:t xml:space="preserve">adzonego w trybie podstawowym </w:t>
      </w:r>
      <w:r w:rsidR="00C64273">
        <w:rPr>
          <w:rFonts w:ascii="Arial" w:hAnsi="Arial" w:cs="Arial"/>
          <w:sz w:val="24"/>
          <w:szCs w:val="24"/>
        </w:rPr>
        <w:t>bez negocjacji</w:t>
      </w:r>
      <w:r>
        <w:rPr>
          <w:rFonts w:ascii="Arial" w:hAnsi="Arial" w:cs="Arial"/>
          <w:sz w:val="24"/>
          <w:szCs w:val="24"/>
        </w:rPr>
        <w:t>,</w:t>
      </w:r>
      <w:r w:rsidRPr="00053452">
        <w:rPr>
          <w:rFonts w:ascii="Arial" w:hAnsi="Arial" w:cs="Arial"/>
          <w:sz w:val="24"/>
          <w:szCs w:val="24"/>
        </w:rPr>
        <w:t xml:space="preserve"> </w:t>
      </w:r>
      <w:r w:rsidRPr="00C3282C">
        <w:rPr>
          <w:rFonts w:ascii="Arial" w:hAnsi="Arial" w:cs="Arial"/>
          <w:sz w:val="24"/>
          <w:szCs w:val="24"/>
        </w:rPr>
        <w:t xml:space="preserve">o wartości zamówienia nie przekraczającej progów unijnych o jakich stanowi art. 3 ustawy </w:t>
      </w:r>
      <w:r>
        <w:rPr>
          <w:rFonts w:ascii="Arial" w:hAnsi="Arial" w:cs="Arial"/>
          <w:sz w:val="24"/>
          <w:szCs w:val="24"/>
        </w:rPr>
        <w:t>Pzp:</w:t>
      </w:r>
    </w:p>
    <w:p w:rsidR="002A0E28" w:rsidRPr="00CB1056" w:rsidRDefault="002A0E28" w:rsidP="002A0E28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Arial" w:eastAsia="Calibri" w:hAnsi="Arial" w:cs="Arial"/>
          <w:b/>
          <w:sz w:val="24"/>
          <w:szCs w:val="24"/>
        </w:rPr>
      </w:pPr>
      <w:r w:rsidRPr="006F0E45">
        <w:rPr>
          <w:rFonts w:ascii="Arial" w:eastAsia="Calibri" w:hAnsi="Arial" w:cs="Arial"/>
          <w:sz w:val="24"/>
          <w:szCs w:val="24"/>
        </w:rPr>
        <w:t xml:space="preserve">Składam ofertę na wykonanie </w:t>
      </w:r>
      <w:r>
        <w:rPr>
          <w:rFonts w:ascii="Arial" w:eastAsia="Calibri" w:hAnsi="Arial" w:cs="Arial"/>
          <w:sz w:val="24"/>
          <w:szCs w:val="24"/>
        </w:rPr>
        <w:t>zadania</w:t>
      </w:r>
      <w:r w:rsidRPr="006F0E45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6F0E45">
        <w:rPr>
          <w:rFonts w:ascii="Arial" w:eastAsia="Calibri" w:hAnsi="Arial" w:cs="Arial"/>
          <w:sz w:val="24"/>
          <w:szCs w:val="24"/>
        </w:rPr>
        <w:t xml:space="preserve">zgodnie z zakresem i opisem przedmiotu zamówienia za </w:t>
      </w:r>
      <w:r>
        <w:rPr>
          <w:rFonts w:ascii="Arial" w:eastAsia="Calibri" w:hAnsi="Arial" w:cs="Arial"/>
          <w:sz w:val="24"/>
          <w:szCs w:val="24"/>
        </w:rPr>
        <w:t>kwotę</w:t>
      </w:r>
      <w:r w:rsidRPr="006F0E45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netto</w:t>
      </w:r>
      <w:r w:rsidRPr="006F0E45">
        <w:rPr>
          <w:rFonts w:ascii="Arial" w:eastAsia="Calibri" w:hAnsi="Arial" w:cs="Arial"/>
          <w:sz w:val="24"/>
          <w:szCs w:val="24"/>
        </w:rPr>
        <w:t>: ........</w:t>
      </w:r>
      <w:r>
        <w:rPr>
          <w:rFonts w:ascii="Arial" w:eastAsia="Calibri" w:hAnsi="Arial" w:cs="Arial"/>
          <w:sz w:val="24"/>
          <w:szCs w:val="24"/>
        </w:rPr>
        <w:t>........................... zł plus 23% podatku VAT ……. zł, co daje cenę brutto</w:t>
      </w:r>
      <w:r w:rsidRPr="006F0E45">
        <w:rPr>
          <w:rFonts w:ascii="Arial" w:eastAsia="Calibri" w:hAnsi="Arial" w:cs="Arial"/>
          <w:sz w:val="24"/>
          <w:szCs w:val="24"/>
        </w:rPr>
        <w:t>: ………zł</w:t>
      </w:r>
      <w:r>
        <w:rPr>
          <w:rFonts w:ascii="Arial" w:eastAsia="Calibri" w:hAnsi="Arial" w:cs="Arial"/>
          <w:sz w:val="24"/>
          <w:szCs w:val="24"/>
        </w:rPr>
        <w:t>.</w:t>
      </w:r>
      <w:r w:rsidR="00C64273">
        <w:rPr>
          <w:rFonts w:ascii="Arial" w:eastAsia="Calibri" w:hAnsi="Arial" w:cs="Arial"/>
          <w:sz w:val="24"/>
          <w:szCs w:val="24"/>
        </w:rPr>
        <w:t xml:space="preserve"> Jednocześnie </w:t>
      </w:r>
      <w:r w:rsidR="003F2C84">
        <w:rPr>
          <w:rFonts w:ascii="Arial" w:eastAsia="Calibri" w:hAnsi="Arial" w:cs="Arial"/>
          <w:sz w:val="24"/>
          <w:szCs w:val="24"/>
        </w:rPr>
        <w:t xml:space="preserve">zgodnie z Rozdziałem XV SWZ </w:t>
      </w:r>
      <w:r w:rsidR="00C64273">
        <w:rPr>
          <w:rFonts w:ascii="Arial" w:eastAsia="Calibri" w:hAnsi="Arial" w:cs="Arial"/>
          <w:sz w:val="24"/>
          <w:szCs w:val="24"/>
        </w:rPr>
        <w:t xml:space="preserve">poniżej </w:t>
      </w:r>
      <w:r w:rsidR="00044489">
        <w:rPr>
          <w:rFonts w:ascii="Arial" w:eastAsia="Calibri" w:hAnsi="Arial" w:cs="Arial"/>
          <w:sz w:val="24"/>
          <w:szCs w:val="24"/>
        </w:rPr>
        <w:t>przedstawiam</w:t>
      </w:r>
      <w:r w:rsidR="00C64273">
        <w:rPr>
          <w:rFonts w:ascii="Arial" w:eastAsia="Calibri" w:hAnsi="Arial" w:cs="Arial"/>
          <w:sz w:val="24"/>
          <w:szCs w:val="24"/>
        </w:rPr>
        <w:t xml:space="preserve"> wycenę poszczególnych e</w:t>
      </w:r>
      <w:r w:rsidR="00CB1056">
        <w:rPr>
          <w:rFonts w:ascii="Arial" w:eastAsia="Calibri" w:hAnsi="Arial" w:cs="Arial"/>
          <w:sz w:val="24"/>
          <w:szCs w:val="24"/>
        </w:rPr>
        <w:t>le</w:t>
      </w:r>
      <w:r w:rsidR="00C64273">
        <w:rPr>
          <w:rFonts w:ascii="Arial" w:eastAsia="Calibri" w:hAnsi="Arial" w:cs="Arial"/>
          <w:sz w:val="24"/>
          <w:szCs w:val="24"/>
        </w:rPr>
        <w:t>men</w:t>
      </w:r>
      <w:r w:rsidR="00CB1056">
        <w:rPr>
          <w:rFonts w:ascii="Arial" w:eastAsia="Calibri" w:hAnsi="Arial" w:cs="Arial"/>
          <w:sz w:val="24"/>
          <w:szCs w:val="24"/>
        </w:rPr>
        <w:t>tów zamówienia:</w:t>
      </w:r>
    </w:p>
    <w:tbl>
      <w:tblPr>
        <w:tblStyle w:val="Tabela-Siatka"/>
        <w:tblW w:w="9679" w:type="dxa"/>
        <w:tblLook w:val="04A0" w:firstRow="1" w:lastRow="0" w:firstColumn="1" w:lastColumn="0" w:noHBand="0" w:noVBand="1"/>
      </w:tblPr>
      <w:tblGrid>
        <w:gridCol w:w="576"/>
        <w:gridCol w:w="6082"/>
        <w:gridCol w:w="3021"/>
      </w:tblGrid>
      <w:tr w:rsidR="00CB1056" w:rsidTr="00CB1056">
        <w:tc>
          <w:tcPr>
            <w:tcW w:w="576" w:type="dxa"/>
          </w:tcPr>
          <w:p w:rsid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6082" w:type="dxa"/>
          </w:tcPr>
          <w:p w:rsid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Wyceniany element</w:t>
            </w:r>
          </w:p>
        </w:tc>
        <w:tc>
          <w:tcPr>
            <w:tcW w:w="3021" w:type="dxa"/>
          </w:tcPr>
          <w:p w:rsid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b/>
                <w:sz w:val="24"/>
                <w:szCs w:val="24"/>
              </w:rPr>
            </w:pPr>
            <w:del w:id="1" w:author="Joanna Gałązka" w:date="2025-04-07T12:17:00Z">
              <w:r w:rsidDel="005471AA">
                <w:rPr>
                  <w:rFonts w:ascii="Arial" w:eastAsia="Calibri" w:hAnsi="Arial" w:cs="Arial"/>
                  <w:b/>
                  <w:sz w:val="24"/>
                  <w:szCs w:val="24"/>
                </w:rPr>
                <w:delText xml:space="preserve">Wartość </w:delText>
              </w:r>
            </w:del>
            <w:ins w:id="2" w:author="Joanna Gałązka" w:date="2025-04-07T12:17:00Z">
              <w:r w:rsidR="005471AA">
                <w:rPr>
                  <w:rFonts w:ascii="Arial" w:eastAsia="Calibri" w:hAnsi="Arial" w:cs="Arial"/>
                  <w:b/>
                  <w:sz w:val="24"/>
                  <w:szCs w:val="24"/>
                </w:rPr>
                <w:t>Cena</w:t>
              </w:r>
              <w:r w:rsidR="005471AA">
                <w:rPr>
                  <w:rFonts w:ascii="Arial" w:eastAsia="Calibri" w:hAnsi="Arial" w:cs="Arial"/>
                  <w:b/>
                  <w:sz w:val="24"/>
                  <w:szCs w:val="24"/>
                </w:rPr>
                <w:t xml:space="preserve"> </w:t>
              </w:r>
            </w:ins>
            <w:r>
              <w:rPr>
                <w:rFonts w:ascii="Arial" w:eastAsia="Calibri" w:hAnsi="Arial" w:cs="Arial"/>
                <w:b/>
                <w:sz w:val="24"/>
                <w:szCs w:val="24"/>
              </w:rPr>
              <w:t>netto</w:t>
            </w:r>
          </w:p>
        </w:tc>
      </w:tr>
      <w:tr w:rsidR="00CB1056" w:rsidTr="00CB1056">
        <w:tc>
          <w:tcPr>
            <w:tcW w:w="576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 w:rsidRPr="00CB1056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6082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 w:rsidRPr="00CB1056">
              <w:rPr>
                <w:rFonts w:ascii="Arial" w:eastAsia="Calibri" w:hAnsi="Arial" w:cs="Arial"/>
                <w:sz w:val="24"/>
                <w:szCs w:val="24"/>
              </w:rPr>
              <w:t>Opracowanie dokumentacji projektowej</w:t>
            </w:r>
          </w:p>
        </w:tc>
        <w:tc>
          <w:tcPr>
            <w:tcW w:w="3021" w:type="dxa"/>
          </w:tcPr>
          <w:p w:rsidR="00CB1056" w:rsidRPr="00CB1056" w:rsidRDefault="00E34E27" w:rsidP="00E34E27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*</w:t>
            </w:r>
          </w:p>
        </w:tc>
      </w:tr>
      <w:tr w:rsidR="00CB1056" w:rsidTr="00CB1056">
        <w:tc>
          <w:tcPr>
            <w:tcW w:w="576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 w:rsidRPr="00CB1056">
              <w:rPr>
                <w:rFonts w:ascii="Arial" w:eastAsia="Calibri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6082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Konstrukcja stalowa</w:t>
            </w:r>
          </w:p>
        </w:tc>
        <w:tc>
          <w:tcPr>
            <w:tcW w:w="3021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B1056" w:rsidTr="00CB1056">
        <w:tc>
          <w:tcPr>
            <w:tcW w:w="576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 w:rsidRPr="00CB1056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6082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Stopy fundamentowe</w:t>
            </w:r>
          </w:p>
        </w:tc>
        <w:tc>
          <w:tcPr>
            <w:tcW w:w="3021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B1056" w:rsidTr="00CB1056">
        <w:tc>
          <w:tcPr>
            <w:tcW w:w="576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 w:rsidRPr="00CB1056">
              <w:rPr>
                <w:rFonts w:ascii="Arial" w:eastAsia="Calibri" w:hAnsi="Arial" w:cs="Arial"/>
                <w:sz w:val="24"/>
                <w:szCs w:val="24"/>
              </w:rPr>
              <w:t>4.</w:t>
            </w:r>
          </w:p>
        </w:tc>
        <w:tc>
          <w:tcPr>
            <w:tcW w:w="6082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Powłoki PCV</w:t>
            </w:r>
          </w:p>
        </w:tc>
        <w:tc>
          <w:tcPr>
            <w:tcW w:w="3021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B1056" w:rsidTr="00CB1056">
        <w:tc>
          <w:tcPr>
            <w:tcW w:w="576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 w:rsidRPr="00CB1056">
              <w:rPr>
                <w:rFonts w:ascii="Arial" w:eastAsia="Calibri" w:hAnsi="Arial" w:cs="Arial"/>
                <w:sz w:val="24"/>
                <w:szCs w:val="24"/>
              </w:rPr>
              <w:t>5.</w:t>
            </w:r>
          </w:p>
        </w:tc>
        <w:tc>
          <w:tcPr>
            <w:tcW w:w="6082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Rolety boczne</w:t>
            </w:r>
          </w:p>
        </w:tc>
        <w:tc>
          <w:tcPr>
            <w:tcW w:w="3021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B1056" w:rsidTr="00CB1056">
        <w:tc>
          <w:tcPr>
            <w:tcW w:w="576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 w:rsidRPr="00CB1056">
              <w:rPr>
                <w:rFonts w:ascii="Arial" w:eastAsia="Calibri" w:hAnsi="Arial" w:cs="Arial"/>
                <w:sz w:val="24"/>
                <w:szCs w:val="24"/>
              </w:rPr>
              <w:t>6.</w:t>
            </w:r>
          </w:p>
        </w:tc>
        <w:tc>
          <w:tcPr>
            <w:tcW w:w="6082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Instalacja Centralnego ogrzewania</w:t>
            </w:r>
          </w:p>
        </w:tc>
        <w:tc>
          <w:tcPr>
            <w:tcW w:w="3021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B1056" w:rsidTr="00CB1056">
        <w:tc>
          <w:tcPr>
            <w:tcW w:w="576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 w:rsidRPr="00CB1056">
              <w:rPr>
                <w:rFonts w:ascii="Arial" w:eastAsia="Calibri" w:hAnsi="Arial" w:cs="Arial"/>
                <w:sz w:val="24"/>
                <w:szCs w:val="24"/>
              </w:rPr>
              <w:t>7.</w:t>
            </w:r>
          </w:p>
        </w:tc>
        <w:tc>
          <w:tcPr>
            <w:tcW w:w="6082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Instalacja wentylacji</w:t>
            </w:r>
          </w:p>
        </w:tc>
        <w:tc>
          <w:tcPr>
            <w:tcW w:w="3021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B1056" w:rsidTr="00CB1056">
        <w:tc>
          <w:tcPr>
            <w:tcW w:w="576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 w:rsidRPr="00CB1056">
              <w:rPr>
                <w:rFonts w:ascii="Arial" w:eastAsia="Calibri" w:hAnsi="Arial" w:cs="Arial"/>
                <w:sz w:val="24"/>
                <w:szCs w:val="24"/>
              </w:rPr>
              <w:t>8.</w:t>
            </w:r>
          </w:p>
        </w:tc>
        <w:tc>
          <w:tcPr>
            <w:tcW w:w="6082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Instalacja elektryczna</w:t>
            </w:r>
          </w:p>
        </w:tc>
        <w:tc>
          <w:tcPr>
            <w:tcW w:w="3021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B1056" w:rsidTr="00CB1056">
        <w:tc>
          <w:tcPr>
            <w:tcW w:w="576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 w:rsidRPr="00CB1056">
              <w:rPr>
                <w:rFonts w:ascii="Arial" w:eastAsia="Calibri" w:hAnsi="Arial" w:cs="Arial"/>
                <w:sz w:val="24"/>
                <w:szCs w:val="24"/>
              </w:rPr>
              <w:t>9.</w:t>
            </w:r>
          </w:p>
        </w:tc>
        <w:tc>
          <w:tcPr>
            <w:tcW w:w="6082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Strzelnica mobilna laserowa 4 - stanowiskowa</w:t>
            </w:r>
          </w:p>
        </w:tc>
        <w:tc>
          <w:tcPr>
            <w:tcW w:w="3021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B1056" w:rsidTr="00CB1056">
        <w:tc>
          <w:tcPr>
            <w:tcW w:w="576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 w:rsidRPr="00CB1056">
              <w:rPr>
                <w:rFonts w:ascii="Arial" w:eastAsia="Calibri" w:hAnsi="Arial" w:cs="Arial"/>
                <w:sz w:val="24"/>
                <w:szCs w:val="24"/>
              </w:rPr>
              <w:t>10.</w:t>
            </w:r>
          </w:p>
        </w:tc>
        <w:tc>
          <w:tcPr>
            <w:tcW w:w="6082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Tablica wyników</w:t>
            </w:r>
          </w:p>
        </w:tc>
        <w:tc>
          <w:tcPr>
            <w:tcW w:w="3021" w:type="dxa"/>
          </w:tcPr>
          <w:p w:rsidR="00CB1056" w:rsidRPr="00CB1056" w:rsidRDefault="00CB1056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34E27" w:rsidTr="00CB1056">
        <w:tc>
          <w:tcPr>
            <w:tcW w:w="576" w:type="dxa"/>
          </w:tcPr>
          <w:p w:rsidR="00E34E27" w:rsidRPr="00CB1056" w:rsidRDefault="00E34E27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82" w:type="dxa"/>
          </w:tcPr>
          <w:p w:rsidR="00E34E27" w:rsidRDefault="00E34E27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bookmarkStart w:id="3" w:name="_GoBack"/>
            <w:bookmarkEnd w:id="3"/>
            <w:r>
              <w:rPr>
                <w:rFonts w:ascii="Arial" w:eastAsia="Calibri" w:hAnsi="Arial" w:cs="Arial"/>
                <w:sz w:val="24"/>
                <w:szCs w:val="24"/>
              </w:rPr>
              <w:t>Wartość netto za realizację przedmiotu zamówienia</w:t>
            </w:r>
          </w:p>
        </w:tc>
        <w:tc>
          <w:tcPr>
            <w:tcW w:w="3021" w:type="dxa"/>
          </w:tcPr>
          <w:p w:rsidR="00E34E27" w:rsidRPr="00CB1056" w:rsidRDefault="00E34E27" w:rsidP="00CB1056">
            <w:pPr>
              <w:pStyle w:val="Akapitzlist"/>
              <w:tabs>
                <w:tab w:val="left" w:pos="284"/>
              </w:tabs>
              <w:spacing w:line="36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CB1056" w:rsidRDefault="00CB1056" w:rsidP="00CB1056">
      <w:pPr>
        <w:pStyle w:val="Akapitzlist"/>
        <w:tabs>
          <w:tab w:val="left" w:pos="284"/>
        </w:tabs>
        <w:spacing w:after="0" w:line="360" w:lineRule="auto"/>
        <w:ind w:left="0"/>
        <w:rPr>
          <w:rFonts w:ascii="Arial" w:eastAsia="Calibri" w:hAnsi="Arial" w:cs="Arial"/>
          <w:b/>
          <w:sz w:val="24"/>
          <w:szCs w:val="24"/>
        </w:rPr>
      </w:pPr>
    </w:p>
    <w:p w:rsidR="00E34E27" w:rsidRPr="00E34E27" w:rsidRDefault="00E34E27" w:rsidP="00E34E27">
      <w:pPr>
        <w:pStyle w:val="Akapitzlist"/>
        <w:tabs>
          <w:tab w:val="left" w:pos="284"/>
        </w:tabs>
        <w:spacing w:line="360" w:lineRule="auto"/>
        <w:ind w:left="0"/>
        <w:contextualSpacing w:val="0"/>
        <w:rPr>
          <w:rFonts w:ascii="Arial" w:eastAsia="Calibri" w:hAnsi="Arial" w:cs="Arial"/>
          <w:sz w:val="24"/>
          <w:szCs w:val="24"/>
        </w:rPr>
      </w:pPr>
      <w:r w:rsidRPr="00E34E27">
        <w:rPr>
          <w:rFonts w:ascii="Arial" w:eastAsia="Calibri" w:hAnsi="Arial" w:cs="Arial"/>
          <w:sz w:val="24"/>
          <w:szCs w:val="24"/>
        </w:rPr>
        <w:t>*</w:t>
      </w:r>
      <w:r w:rsidRPr="00E34E27">
        <w:t xml:space="preserve"> </w:t>
      </w:r>
      <w:del w:id="4" w:author="Joanna Gałązka" w:date="2025-04-07T12:17:00Z">
        <w:r w:rsidRPr="00E34E27" w:rsidDel="005471AA">
          <w:rPr>
            <w:rFonts w:ascii="Arial" w:eastAsia="Calibri" w:hAnsi="Arial" w:cs="Arial"/>
            <w:sz w:val="24"/>
            <w:szCs w:val="24"/>
          </w:rPr>
          <w:delText xml:space="preserve">wartość </w:delText>
        </w:r>
      </w:del>
      <w:ins w:id="5" w:author="Joanna Gałązka" w:date="2025-04-07T12:17:00Z">
        <w:r w:rsidR="005471AA">
          <w:rPr>
            <w:rFonts w:ascii="Arial" w:eastAsia="Calibri" w:hAnsi="Arial" w:cs="Arial"/>
            <w:sz w:val="24"/>
            <w:szCs w:val="24"/>
          </w:rPr>
          <w:t>Cena</w:t>
        </w:r>
        <w:r w:rsidR="005471AA" w:rsidRPr="00E34E27">
          <w:rPr>
            <w:rFonts w:ascii="Arial" w:eastAsia="Calibri" w:hAnsi="Arial" w:cs="Arial"/>
            <w:sz w:val="24"/>
            <w:szCs w:val="24"/>
          </w:rPr>
          <w:t xml:space="preserve"> </w:t>
        </w:r>
      </w:ins>
      <w:r w:rsidRPr="00E34E27">
        <w:rPr>
          <w:rFonts w:ascii="Arial" w:eastAsia="Calibri" w:hAnsi="Arial" w:cs="Arial"/>
          <w:sz w:val="24"/>
          <w:szCs w:val="24"/>
        </w:rPr>
        <w:t>neto za opracowanie dokumentacji projektowej nie może stanowić więcej niż 5% wartości netto za realizację przedmiotowego zamówienia</w:t>
      </w:r>
      <w:r>
        <w:rPr>
          <w:rFonts w:ascii="Arial" w:eastAsia="Calibri" w:hAnsi="Arial" w:cs="Arial"/>
          <w:sz w:val="24"/>
          <w:szCs w:val="24"/>
        </w:rPr>
        <w:t>.</w:t>
      </w:r>
    </w:p>
    <w:p w:rsidR="002A0E28" w:rsidRPr="00E6551B" w:rsidRDefault="002A0E28" w:rsidP="002A0E28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</w:t>
      </w:r>
      <w:r w:rsidRPr="00BF276C">
        <w:rPr>
          <w:rFonts w:ascii="Arial" w:eastAsia="Calibri" w:hAnsi="Arial" w:cs="Arial"/>
          <w:sz w:val="24"/>
          <w:szCs w:val="24"/>
        </w:rPr>
        <w:t>a wykonany przedmiot zamówienia zobowiązuj</w:t>
      </w:r>
      <w:r>
        <w:rPr>
          <w:rFonts w:ascii="Arial" w:eastAsia="Calibri" w:hAnsi="Arial" w:cs="Arial"/>
          <w:sz w:val="24"/>
          <w:szCs w:val="24"/>
        </w:rPr>
        <w:t>ę</w:t>
      </w:r>
      <w:r w:rsidRPr="00BF276C">
        <w:rPr>
          <w:rFonts w:ascii="Arial" w:eastAsia="Calibri" w:hAnsi="Arial" w:cs="Arial"/>
          <w:sz w:val="24"/>
          <w:szCs w:val="24"/>
        </w:rPr>
        <w:t xml:space="preserve"> się udzielić gwarancji i rękojmi za wady na okres ……………………………… miesięcy (należy wskazać ilość miesięcy), licząc od dnia podpisania </w:t>
      </w:r>
      <w:r w:rsidRPr="00290B3C">
        <w:rPr>
          <w:rFonts w:ascii="Arial" w:eastAsia="Calibri" w:hAnsi="Arial" w:cs="Arial"/>
          <w:sz w:val="24"/>
          <w:szCs w:val="24"/>
        </w:rPr>
        <w:t>protokołu odbioru końcowego.</w:t>
      </w:r>
    </w:p>
    <w:p w:rsidR="002A0E28" w:rsidRPr="00E6551B" w:rsidRDefault="002A0E28" w:rsidP="002A0E28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Arial" w:eastAsia="Calibri" w:hAnsi="Arial" w:cs="Arial"/>
          <w:b/>
          <w:sz w:val="24"/>
          <w:szCs w:val="24"/>
        </w:rPr>
      </w:pPr>
      <w:r w:rsidRPr="00E6551B">
        <w:rPr>
          <w:rFonts w:ascii="Arial" w:hAnsi="Arial" w:cs="Arial"/>
          <w:sz w:val="24"/>
          <w:szCs w:val="24"/>
        </w:rPr>
        <w:t>Akceptuj</w:t>
      </w:r>
      <w:r>
        <w:rPr>
          <w:rFonts w:ascii="Arial" w:hAnsi="Arial" w:cs="Arial"/>
          <w:sz w:val="24"/>
          <w:szCs w:val="24"/>
        </w:rPr>
        <w:t>ę</w:t>
      </w:r>
      <w:r w:rsidRPr="00E6551B">
        <w:rPr>
          <w:rFonts w:ascii="Arial" w:hAnsi="Arial" w:cs="Arial"/>
          <w:sz w:val="24"/>
          <w:szCs w:val="24"/>
        </w:rPr>
        <w:t xml:space="preserve"> warunki płatności zawarte we wzorze umowy</w:t>
      </w:r>
      <w:r>
        <w:rPr>
          <w:rFonts w:ascii="Arial" w:hAnsi="Arial" w:cs="Arial"/>
          <w:sz w:val="24"/>
          <w:szCs w:val="24"/>
        </w:rPr>
        <w:t>.</w:t>
      </w:r>
    </w:p>
    <w:p w:rsidR="00290B3C" w:rsidRPr="00290B3C" w:rsidRDefault="002A0E28" w:rsidP="00290B3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rPr>
          <w:rFonts w:ascii="Arial" w:eastAsia="Calibri" w:hAnsi="Arial" w:cs="Arial"/>
          <w:sz w:val="24"/>
          <w:szCs w:val="24"/>
        </w:rPr>
      </w:pPr>
      <w:r w:rsidRPr="00290B3C">
        <w:rPr>
          <w:rFonts w:ascii="Arial" w:eastAsia="Calibri" w:hAnsi="Arial" w:cs="Arial"/>
          <w:sz w:val="24"/>
          <w:szCs w:val="24"/>
        </w:rPr>
        <w:t>Oświadczam, że pr</w:t>
      </w:r>
      <w:r w:rsidR="00290B3C" w:rsidRPr="00290B3C">
        <w:rPr>
          <w:rFonts w:ascii="Arial" w:eastAsia="Calibri" w:hAnsi="Arial" w:cs="Arial"/>
          <w:sz w:val="24"/>
          <w:szCs w:val="24"/>
        </w:rPr>
        <w:t xml:space="preserve">zedmiotowe zamówienie wykonam </w:t>
      </w:r>
      <w:r w:rsidR="00290B3C" w:rsidRPr="00290B3C">
        <w:rPr>
          <w:rFonts w:ascii="Arial" w:eastAsia="Calibri" w:hAnsi="Arial" w:cs="Arial"/>
          <w:b/>
          <w:sz w:val="24"/>
          <w:szCs w:val="24"/>
        </w:rPr>
        <w:t xml:space="preserve">nie później niż do dnia 15 grudnia 2025 r. </w:t>
      </w:r>
      <w:r w:rsidR="00290B3C" w:rsidRPr="00290B3C">
        <w:rPr>
          <w:rFonts w:ascii="Arial" w:eastAsia="Calibri" w:hAnsi="Arial" w:cs="Arial"/>
          <w:sz w:val="24"/>
          <w:szCs w:val="24"/>
        </w:rPr>
        <w:t xml:space="preserve">z tym, że termin opracowania kompletnej dokumentacji projektowej wraz z uzyskaniem prawomocnej i ostatecznej decyzji pozwolenia na budowę nie później niż do dnia 20 września 2025  r. </w:t>
      </w:r>
    </w:p>
    <w:p w:rsidR="002A0E28" w:rsidRPr="00AE7F54" w:rsidRDefault="002A0E28" w:rsidP="00C11724">
      <w:pPr>
        <w:pStyle w:val="Akapitzlist"/>
        <w:numPr>
          <w:ilvl w:val="0"/>
          <w:numId w:val="1"/>
        </w:numPr>
        <w:tabs>
          <w:tab w:val="left" w:pos="284"/>
        </w:tabs>
        <w:spacing w:before="240" w:after="0" w:line="360" w:lineRule="auto"/>
        <w:ind w:left="0" w:firstLine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Przedmiot zamówienia</w:t>
      </w:r>
      <w:r w:rsidRPr="00AE7F54">
        <w:rPr>
          <w:rFonts w:ascii="Arial" w:eastAsia="Calibri" w:hAnsi="Arial" w:cs="Arial"/>
          <w:sz w:val="24"/>
          <w:szCs w:val="24"/>
        </w:rPr>
        <w:t xml:space="preserve"> wykonam: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1)</w:t>
      </w:r>
      <w:r w:rsidRPr="00AE7F54">
        <w:rPr>
          <w:rFonts w:ascii="Arial" w:eastAsia="Calibri" w:hAnsi="Arial" w:cs="Arial"/>
          <w:sz w:val="24"/>
          <w:szCs w:val="24"/>
        </w:rPr>
        <w:tab/>
        <w:t>siłami własnego Przedsiębiorstwa</w:t>
      </w:r>
      <w:r>
        <w:rPr>
          <w:rFonts w:ascii="Arial" w:eastAsia="Calibri" w:hAnsi="Arial" w:cs="Arial"/>
          <w:sz w:val="24"/>
          <w:szCs w:val="24"/>
        </w:rPr>
        <w:t>: *) …………………………………..……….…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2)</w:t>
      </w:r>
      <w:r w:rsidRPr="00AE7F54">
        <w:rPr>
          <w:rFonts w:ascii="Arial" w:eastAsia="Calibri" w:hAnsi="Arial" w:cs="Arial"/>
          <w:sz w:val="24"/>
          <w:szCs w:val="24"/>
        </w:rPr>
        <w:tab/>
        <w:t>wspólnie z: **) 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……………………………………..……………….….…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ab/>
        <w:t>(należy podać nazwy firm wspólnie ubiegających się o udzielenie zamówienia)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3)</w:t>
      </w:r>
      <w:r w:rsidRPr="00AE7F54">
        <w:rPr>
          <w:rFonts w:ascii="Arial" w:eastAsia="Calibri" w:hAnsi="Arial" w:cs="Arial"/>
          <w:sz w:val="24"/>
          <w:szCs w:val="24"/>
        </w:rPr>
        <w:tab/>
        <w:t>z udziałem Podwykonawcy</w:t>
      </w:r>
      <w:r>
        <w:rPr>
          <w:rFonts w:ascii="Arial" w:eastAsia="Calibri" w:hAnsi="Arial" w:cs="Arial"/>
          <w:sz w:val="24"/>
          <w:szCs w:val="24"/>
        </w:rPr>
        <w:t xml:space="preserve"> ***) ……………………………………………………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ab/>
        <w:t>nazwa firmy – Podwykonawcy, o ile jest już znany Podwykonawca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ab/>
        <w:t>w części: 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………………………………………..………………………</w:t>
      </w:r>
    </w:p>
    <w:p w:rsidR="002A0E28" w:rsidRPr="00AE7F54" w:rsidRDefault="002A0E28" w:rsidP="002A0E28">
      <w:pPr>
        <w:spacing w:after="0" w:line="360" w:lineRule="auto"/>
        <w:ind w:firstLine="708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(należy określić, jaką część zamówienia będzie wykonywał Podwykonawca)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 xml:space="preserve">Oświadczam, że wybór </w:t>
      </w:r>
      <w:r>
        <w:rPr>
          <w:rFonts w:ascii="Arial" w:eastAsia="Calibri" w:hAnsi="Arial" w:cs="Arial"/>
          <w:sz w:val="24"/>
          <w:szCs w:val="24"/>
        </w:rPr>
        <w:t xml:space="preserve">mojej </w:t>
      </w:r>
      <w:r w:rsidRPr="00AE7F54">
        <w:rPr>
          <w:rFonts w:ascii="Arial" w:eastAsia="Calibri" w:hAnsi="Arial" w:cs="Arial"/>
          <w:b/>
          <w:sz w:val="24"/>
          <w:szCs w:val="24"/>
        </w:rPr>
        <w:t>oferty będzie* / nie będzie* (niepotrzebne skreślić)</w:t>
      </w:r>
      <w:r w:rsidRPr="00AE7F54">
        <w:rPr>
          <w:rFonts w:ascii="Arial" w:eastAsia="Calibri" w:hAnsi="Arial" w:cs="Arial"/>
          <w:sz w:val="24"/>
          <w:szCs w:val="24"/>
        </w:rPr>
        <w:t xml:space="preserve"> prowadził do powstania u Zamawiającego obowiązku podatkowego. W </w:t>
      </w:r>
      <w:r w:rsidRPr="00AE7F54">
        <w:rPr>
          <w:rFonts w:ascii="Arial" w:eastAsia="Calibri" w:hAnsi="Arial" w:cs="Arial"/>
          <w:sz w:val="24"/>
          <w:szCs w:val="24"/>
        </w:rPr>
        <w:lastRenderedPageBreak/>
        <w:t>związku z powyższym wskazuj</w:t>
      </w:r>
      <w:r>
        <w:rPr>
          <w:rFonts w:ascii="Arial" w:eastAsia="Calibri" w:hAnsi="Arial" w:cs="Arial"/>
          <w:sz w:val="24"/>
          <w:szCs w:val="24"/>
        </w:rPr>
        <w:t>ę</w:t>
      </w:r>
      <w:r w:rsidRPr="00AE7F54">
        <w:rPr>
          <w:rFonts w:ascii="Arial" w:eastAsia="Calibri" w:hAnsi="Arial" w:cs="Arial"/>
          <w:sz w:val="24"/>
          <w:szCs w:val="24"/>
        </w:rPr>
        <w:t xml:space="preserve"> nazwę (rodzaj) towaru/usługi, których dostawa/świadczenie będzie prowadzić do jego powstania oraz ich wartość bez kwoty podatku VAT; dodatkowo wskazuję stawkę podatku od towarów i usług, która zgodnie z</w:t>
      </w:r>
      <w:r>
        <w:rPr>
          <w:rFonts w:ascii="Arial" w:eastAsia="Calibri" w:hAnsi="Arial" w:cs="Arial"/>
          <w:sz w:val="24"/>
          <w:szCs w:val="24"/>
        </w:rPr>
        <w:t xml:space="preserve"> moją</w:t>
      </w:r>
      <w:r w:rsidRPr="00AE7F54">
        <w:rPr>
          <w:rFonts w:ascii="Arial" w:eastAsia="Calibri" w:hAnsi="Arial" w:cs="Arial"/>
          <w:sz w:val="24"/>
          <w:szCs w:val="24"/>
        </w:rPr>
        <w:t xml:space="preserve">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2A0E28" w:rsidRPr="00AE7F54" w:rsidTr="00862700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AE7F54">
              <w:rPr>
                <w:rFonts w:ascii="Arial" w:eastAsia="Calibri" w:hAnsi="Arial" w:cs="Arial"/>
                <w:b/>
                <w:color w:val="000000"/>
              </w:rPr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28" w:rsidRPr="00AE7F54" w:rsidRDefault="002A0E28" w:rsidP="00862700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AE7F54">
              <w:rPr>
                <w:rFonts w:ascii="Arial" w:eastAsia="Calibri" w:hAnsi="Arial" w:cs="Arial"/>
                <w:b/>
                <w:color w:val="00000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AE7F54">
              <w:rPr>
                <w:rFonts w:ascii="Arial" w:eastAsia="Calibri" w:hAnsi="Arial" w:cs="Arial"/>
                <w:b/>
                <w:color w:val="00000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240" w:after="120" w:line="240" w:lineRule="auto"/>
              <w:ind w:left="426" w:hanging="426"/>
              <w:rPr>
                <w:rFonts w:ascii="Arial" w:eastAsia="Calibri" w:hAnsi="Arial" w:cs="Arial"/>
                <w:b/>
                <w:color w:val="000000"/>
              </w:rPr>
            </w:pPr>
            <w:r w:rsidRPr="00AE7F54">
              <w:rPr>
                <w:rFonts w:ascii="Arial" w:eastAsia="Calibri" w:hAnsi="Arial" w:cs="Arial"/>
                <w:b/>
                <w:color w:val="000000"/>
              </w:rPr>
              <w:t>Stawka podatku od towarów  i usług</w:t>
            </w:r>
          </w:p>
        </w:tc>
      </w:tr>
      <w:tr w:rsidR="002A0E28" w:rsidRPr="00AE7F54" w:rsidTr="00862700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  <w:r w:rsidRPr="00AE7F54">
              <w:rPr>
                <w:rFonts w:ascii="Arial" w:eastAsia="Calibri" w:hAnsi="Arial" w:cs="Arial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2A0E28" w:rsidRPr="00AE7F54" w:rsidTr="00862700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  <w:r w:rsidRPr="00AE7F54">
              <w:rPr>
                <w:rFonts w:ascii="Arial" w:eastAsia="Calibri" w:hAnsi="Arial" w:cs="Arial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2A0E28" w:rsidRPr="00AE7F54" w:rsidTr="00862700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  <w:r w:rsidRPr="00AE7F54">
              <w:rPr>
                <w:rFonts w:ascii="Arial" w:eastAsia="Calibri" w:hAnsi="Arial" w:cs="Arial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28" w:rsidRPr="00AE7F54" w:rsidRDefault="002A0E28" w:rsidP="0086270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</w:tbl>
    <w:p w:rsidR="002A0E28" w:rsidRPr="00AE7F54" w:rsidRDefault="002A0E28" w:rsidP="00A5665E">
      <w:pPr>
        <w:spacing w:after="0" w:line="360" w:lineRule="auto"/>
        <w:ind w:left="426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Brak wyboru opcji* Zamawiający uzna, iż wybór oferty nie będzie prowadził do powstania u Zamawiającego obowiązku podatkowego.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 xml:space="preserve">Oświadczam, że jestem*: 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bookmarkStart w:id="6" w:name="_Hlk89369326"/>
      <w:r w:rsidRPr="00AE7F54">
        <w:rPr>
          <w:rFonts w:ascii="Arial" w:eastAsia="Calibri" w:hAnsi="Arial" w:cs="Arial"/>
          <w:sz w:val="24"/>
          <w:szCs w:val="24"/>
        </w:rPr>
        <w:t>mikro</w:t>
      </w:r>
      <w:r w:rsidRPr="00447E80">
        <w:rPr>
          <w:rFonts w:ascii="Arial" w:eastAsia="Calibri" w:hAnsi="Arial" w:cs="Arial"/>
          <w:sz w:val="24"/>
          <w:szCs w:val="24"/>
        </w:rPr>
        <w:t xml:space="preserve"> </w:t>
      </w:r>
      <w:r w:rsidRPr="00AE7F54">
        <w:rPr>
          <w:rFonts w:ascii="Arial" w:eastAsia="Calibri" w:hAnsi="Arial" w:cs="Arial"/>
          <w:sz w:val="24"/>
          <w:szCs w:val="24"/>
        </w:rPr>
        <w:t>przedsiębiorcą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małym</w:t>
      </w:r>
      <w:r w:rsidRPr="00447E80">
        <w:rPr>
          <w:rFonts w:ascii="Arial" w:eastAsia="Calibri" w:hAnsi="Arial" w:cs="Arial"/>
          <w:sz w:val="24"/>
          <w:szCs w:val="24"/>
        </w:rPr>
        <w:t xml:space="preserve"> </w:t>
      </w:r>
      <w:r w:rsidRPr="00AE7F54">
        <w:rPr>
          <w:rFonts w:ascii="Arial" w:eastAsia="Calibri" w:hAnsi="Arial" w:cs="Arial"/>
          <w:sz w:val="24"/>
          <w:szCs w:val="24"/>
        </w:rPr>
        <w:t>przedsiębiorcą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średnim przedsiębiorcą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dużym przedsiębiorcą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prowadzę jednoosobową działalność gospodarczą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 xml:space="preserve">jestem osobą fizyczną nie prowadząca działalności gospodarczej </w:t>
      </w:r>
    </w:p>
    <w:p w:rsidR="002A0E28" w:rsidRPr="00AE7F54" w:rsidRDefault="002A0E28" w:rsidP="002A0E28">
      <w:pPr>
        <w:numPr>
          <w:ilvl w:val="3"/>
          <w:numId w:val="2"/>
        </w:numPr>
        <w:spacing w:after="0" w:line="360" w:lineRule="auto"/>
        <w:ind w:left="1134" w:hanging="56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Inne (należy wskazać</w:t>
      </w:r>
      <w:bookmarkEnd w:id="6"/>
      <w:r w:rsidRPr="00AE7F54">
        <w:rPr>
          <w:rFonts w:ascii="Arial" w:eastAsia="Calibri" w:hAnsi="Arial" w:cs="Arial"/>
          <w:sz w:val="24"/>
          <w:szCs w:val="24"/>
        </w:rPr>
        <w:t>)…………………………</w:t>
      </w:r>
    </w:p>
    <w:p w:rsidR="002A0E28" w:rsidRPr="00AE7F54" w:rsidRDefault="002A0E28" w:rsidP="002A0E2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*właściwe podkreślić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Zastrzegam, że informacje zawarte w następujących dokumentach, załączonych do oferty tj.:…………………………………………………………, stanowią tajemnicę przedsiębiorstwa i nie mogą być udostępniane. Jednocz</w:t>
      </w:r>
      <w:r>
        <w:rPr>
          <w:rFonts w:ascii="Arial" w:eastAsia="Calibri" w:hAnsi="Arial" w:cs="Arial"/>
          <w:sz w:val="24"/>
          <w:szCs w:val="24"/>
        </w:rPr>
        <w:t>eśnie w załączeniu przedstawiam</w:t>
      </w:r>
      <w:r w:rsidRPr="00AE7F54">
        <w:rPr>
          <w:rFonts w:ascii="Arial" w:eastAsia="Calibri" w:hAnsi="Arial" w:cs="Arial"/>
          <w:sz w:val="24"/>
          <w:szCs w:val="24"/>
        </w:rPr>
        <w:t xml:space="preserve"> uzasadnienie dla zastrzeżonych informacji, zgodnie z Rozdziałem </w:t>
      </w:r>
      <w:r>
        <w:rPr>
          <w:rFonts w:ascii="Arial" w:eastAsia="Calibri" w:hAnsi="Arial" w:cs="Arial"/>
          <w:sz w:val="24"/>
          <w:szCs w:val="24"/>
        </w:rPr>
        <w:t>X</w:t>
      </w:r>
      <w:r w:rsidR="00290B3C">
        <w:rPr>
          <w:rFonts w:ascii="Arial" w:eastAsia="Calibri" w:hAnsi="Arial" w:cs="Arial"/>
          <w:sz w:val="24"/>
          <w:szCs w:val="24"/>
        </w:rPr>
        <w:t>I</w:t>
      </w:r>
      <w:r>
        <w:rPr>
          <w:rFonts w:ascii="Arial" w:eastAsia="Calibri" w:hAnsi="Arial" w:cs="Arial"/>
          <w:sz w:val="24"/>
          <w:szCs w:val="24"/>
        </w:rPr>
        <w:t>V</w:t>
      </w:r>
      <w:r w:rsidRPr="00AE7F54">
        <w:rPr>
          <w:rFonts w:ascii="Arial" w:eastAsia="Calibri" w:hAnsi="Arial" w:cs="Arial"/>
          <w:sz w:val="24"/>
          <w:szCs w:val="24"/>
        </w:rPr>
        <w:t xml:space="preserve"> ust. 16 SWZ.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Oświadczam</w:t>
      </w:r>
      <w:r>
        <w:rPr>
          <w:rFonts w:ascii="Arial" w:eastAsia="Calibri" w:hAnsi="Arial" w:cs="Arial"/>
          <w:sz w:val="24"/>
          <w:szCs w:val="24"/>
        </w:rPr>
        <w:t>, że akceptuję</w:t>
      </w:r>
      <w:r w:rsidRPr="00AE7F54">
        <w:rPr>
          <w:rFonts w:ascii="Arial" w:eastAsia="Calibri" w:hAnsi="Arial" w:cs="Arial"/>
          <w:sz w:val="24"/>
          <w:szCs w:val="24"/>
        </w:rPr>
        <w:t xml:space="preserve"> w całości wszystkie warunki zawarte w specyfikacji warunków zamówienia i nie wnos</w:t>
      </w:r>
      <w:r>
        <w:rPr>
          <w:rFonts w:ascii="Arial" w:eastAsia="Calibri" w:hAnsi="Arial" w:cs="Arial"/>
          <w:sz w:val="24"/>
          <w:szCs w:val="24"/>
        </w:rPr>
        <w:t>zę</w:t>
      </w:r>
      <w:r w:rsidRPr="00AE7F54">
        <w:rPr>
          <w:rFonts w:ascii="Arial" w:eastAsia="Calibri" w:hAnsi="Arial" w:cs="Arial"/>
          <w:sz w:val="24"/>
          <w:szCs w:val="24"/>
        </w:rPr>
        <w:t xml:space="preserve"> do nich żadnych zastrzeżeń. 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lastRenderedPageBreak/>
        <w:t>Oświadczam, że uważam się za związanych niniejszą ofertą w terminie określonym przez Zamawiającego w dokumentach zamówienia.</w:t>
      </w:r>
    </w:p>
    <w:p w:rsidR="002A0E28" w:rsidRPr="00AE7F54" w:rsidDel="00D6613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 w:hanging="357"/>
        <w:contextualSpacing/>
        <w:rPr>
          <w:del w:id="7" w:author="Wioletta Błaszczak" w:date="2025-04-07T11:07:00Z"/>
          <w:rFonts w:ascii="Arial" w:eastAsia="Calibri" w:hAnsi="Arial" w:cs="Arial"/>
          <w:sz w:val="24"/>
          <w:szCs w:val="24"/>
        </w:rPr>
      </w:pPr>
      <w:del w:id="8" w:author="Wioletta Błaszczak" w:date="2025-04-07T11:07:00Z">
        <w:r w:rsidRPr="00AE7F54" w:rsidDel="00D66134">
          <w:rPr>
            <w:rFonts w:ascii="Arial" w:eastAsia="Calibri" w:hAnsi="Arial" w:cs="Arial"/>
            <w:sz w:val="24"/>
            <w:szCs w:val="24"/>
          </w:rPr>
          <w:delText>Numer konta, na które będą regulowane należności w przypadku podpisania umowy…………..…….……………………………………………………………</w:delText>
        </w:r>
      </w:del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 xml:space="preserve">W razie wybrania </w:t>
      </w:r>
      <w:r>
        <w:rPr>
          <w:rFonts w:ascii="Arial" w:eastAsia="Calibri" w:hAnsi="Arial" w:cs="Arial"/>
          <w:sz w:val="24"/>
          <w:szCs w:val="24"/>
        </w:rPr>
        <w:t>mojej</w:t>
      </w:r>
      <w:r w:rsidRPr="00AE7F54">
        <w:rPr>
          <w:rFonts w:ascii="Arial" w:eastAsia="Calibri" w:hAnsi="Arial" w:cs="Arial"/>
          <w:sz w:val="24"/>
          <w:szCs w:val="24"/>
        </w:rPr>
        <w:t xml:space="preserve"> oferty zobowiązuj</w:t>
      </w:r>
      <w:r>
        <w:rPr>
          <w:rFonts w:ascii="Arial" w:eastAsia="Calibri" w:hAnsi="Arial" w:cs="Arial"/>
          <w:sz w:val="24"/>
          <w:szCs w:val="24"/>
        </w:rPr>
        <w:t>ę</w:t>
      </w:r>
      <w:r w:rsidRPr="00AE7F54">
        <w:rPr>
          <w:rFonts w:ascii="Arial" w:eastAsia="Calibri" w:hAnsi="Arial" w:cs="Arial"/>
          <w:sz w:val="24"/>
          <w:szCs w:val="24"/>
        </w:rPr>
        <w:t xml:space="preserve"> się do: </w:t>
      </w:r>
    </w:p>
    <w:p w:rsidR="002A0E28" w:rsidRDefault="002A0E28" w:rsidP="002A0E28">
      <w:pPr>
        <w:numPr>
          <w:ilvl w:val="1"/>
          <w:numId w:val="3"/>
        </w:numPr>
        <w:spacing w:after="0" w:line="360" w:lineRule="auto"/>
        <w:ind w:left="426" w:hanging="357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wniesienia zabezpieczenia należytego wykonania umowy;</w:t>
      </w:r>
    </w:p>
    <w:p w:rsidR="002A0E28" w:rsidRPr="00AE7F54" w:rsidRDefault="002A0E28" w:rsidP="002A0E28">
      <w:pPr>
        <w:numPr>
          <w:ilvl w:val="1"/>
          <w:numId w:val="3"/>
        </w:numPr>
        <w:spacing w:after="0" w:line="360" w:lineRule="auto"/>
        <w:ind w:left="426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dostarczenia dokumentów wskazanych w Specyfikacji Warunków Zamówienia</w:t>
      </w:r>
      <w:r>
        <w:rPr>
          <w:rFonts w:ascii="Arial" w:eastAsia="Calibri" w:hAnsi="Arial" w:cs="Arial"/>
          <w:sz w:val="24"/>
          <w:szCs w:val="24"/>
        </w:rPr>
        <w:t xml:space="preserve"> – jeżeli dotyczy</w:t>
      </w:r>
      <w:r w:rsidRPr="00AE7F54">
        <w:rPr>
          <w:rFonts w:ascii="Arial" w:eastAsia="Calibri" w:hAnsi="Arial" w:cs="Arial"/>
          <w:sz w:val="24"/>
          <w:szCs w:val="24"/>
        </w:rPr>
        <w:t>;</w:t>
      </w:r>
    </w:p>
    <w:p w:rsidR="002A0E28" w:rsidRPr="00AE7F54" w:rsidRDefault="002A0E28" w:rsidP="002A0E28">
      <w:pPr>
        <w:numPr>
          <w:ilvl w:val="1"/>
          <w:numId w:val="3"/>
        </w:numPr>
        <w:spacing w:after="0" w:line="360" w:lineRule="auto"/>
        <w:ind w:left="426" w:hanging="357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zawarcia umowy </w:t>
      </w:r>
      <w:r w:rsidRPr="00AE7F54">
        <w:rPr>
          <w:rFonts w:ascii="Arial" w:eastAsia="Calibri" w:hAnsi="Arial" w:cs="Arial"/>
          <w:sz w:val="24"/>
          <w:szCs w:val="24"/>
        </w:rPr>
        <w:t>zgodnej z niniejszą ofertą, na warunkach określonych w Specyfikacji Warunków Zamówienia oraz w miejscu i terminie ok</w:t>
      </w:r>
      <w:r>
        <w:rPr>
          <w:rFonts w:ascii="Arial" w:eastAsia="Calibri" w:hAnsi="Arial" w:cs="Arial"/>
          <w:sz w:val="24"/>
          <w:szCs w:val="24"/>
        </w:rPr>
        <w:t>reślonym przez Zamawiającego.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Oświadczam</w:t>
      </w:r>
      <w:r>
        <w:rPr>
          <w:rFonts w:ascii="Arial" w:eastAsia="Calibri" w:hAnsi="Arial" w:cs="Arial"/>
          <w:sz w:val="24"/>
          <w:szCs w:val="24"/>
        </w:rPr>
        <w:t>,</w:t>
      </w:r>
      <w:r w:rsidRPr="00AE7F54">
        <w:rPr>
          <w:rFonts w:ascii="Arial" w:eastAsia="Calibri" w:hAnsi="Arial" w:cs="Arial"/>
          <w:sz w:val="24"/>
          <w:szCs w:val="24"/>
        </w:rPr>
        <w:t xml:space="preserve"> że wypełniłem obowiązki informacyjne przewidziane w art. 13 lub art. 14 RODO wobec osób fizycznych, od których dane osobowe bezpośrednio lub pośrednio pozyskałem w celu ubiegania się o udzielenie zamówienia publicznego w niniejszym postępowaniu. - (w przypadku gdy Wykonawca nie spełnia przesłanek wynikających z wypełnienia obowiązku informacyjnego z art. 13 lub art. 14 ROD</w:t>
      </w:r>
      <w:r w:rsidR="00290B3C">
        <w:rPr>
          <w:rFonts w:ascii="Arial" w:eastAsia="Calibri" w:hAnsi="Arial" w:cs="Arial"/>
          <w:sz w:val="24"/>
          <w:szCs w:val="24"/>
        </w:rPr>
        <w:t>O, oświadczenie zawarte w pkt</w:t>
      </w:r>
      <w:r>
        <w:rPr>
          <w:rFonts w:ascii="Arial" w:eastAsia="Calibri" w:hAnsi="Arial" w:cs="Arial"/>
          <w:sz w:val="24"/>
          <w:szCs w:val="24"/>
        </w:rPr>
        <w:t xml:space="preserve"> 1</w:t>
      </w:r>
      <w:r w:rsidR="00290B3C">
        <w:rPr>
          <w:rFonts w:ascii="Arial" w:eastAsia="Calibri" w:hAnsi="Arial" w:cs="Arial"/>
          <w:sz w:val="24"/>
          <w:szCs w:val="24"/>
        </w:rPr>
        <w:t>4</w:t>
      </w:r>
      <w:r w:rsidRPr="00AE7F54">
        <w:rPr>
          <w:rFonts w:ascii="Arial" w:eastAsia="Calibri" w:hAnsi="Arial" w:cs="Arial"/>
          <w:sz w:val="24"/>
          <w:szCs w:val="24"/>
        </w:rPr>
        <w:t xml:space="preserve"> należy skreślić lub wpisać „nie dotyczy”)</w:t>
      </w:r>
    </w:p>
    <w:p w:rsidR="002A0E28" w:rsidRPr="00AE7F54" w:rsidRDefault="002A0E28" w:rsidP="002A0E28">
      <w:pPr>
        <w:numPr>
          <w:ilvl w:val="0"/>
          <w:numId w:val="1"/>
        </w:numPr>
        <w:tabs>
          <w:tab w:val="num" w:pos="502"/>
        </w:tabs>
        <w:autoSpaceDE w:val="0"/>
        <w:autoSpaceDN w:val="0"/>
        <w:adjustRightInd w:val="0"/>
        <w:spacing w:after="0" w:line="360" w:lineRule="auto"/>
        <w:ind w:left="284" w:hanging="357"/>
        <w:contextualSpacing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Załącznikami do niniejszej oferty są: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(1) ………………………………………………………………………………………………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(2) ………………………………………………………………………………………………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(3) ………………………………………………………………………………………………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E7F54">
        <w:rPr>
          <w:rFonts w:ascii="Arial" w:eastAsia="Calibri" w:hAnsi="Arial" w:cs="Arial"/>
          <w:sz w:val="24"/>
          <w:szCs w:val="24"/>
        </w:rPr>
        <w:t>UWAGA: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E7F54">
        <w:rPr>
          <w:rFonts w:ascii="Arial" w:eastAsia="Calibri" w:hAnsi="Arial" w:cs="Arial"/>
          <w:sz w:val="20"/>
          <w:szCs w:val="20"/>
        </w:rPr>
        <w:t>*)</w:t>
      </w:r>
      <w:r w:rsidRPr="00AE7F54">
        <w:rPr>
          <w:rFonts w:ascii="Arial" w:eastAsia="Calibri" w:hAnsi="Arial" w:cs="Arial"/>
          <w:sz w:val="20"/>
          <w:szCs w:val="20"/>
        </w:rPr>
        <w:tab/>
        <w:t>– w przypadku składania oferty przez Wykonawców wspólnie ubiegających się o udzielenie zamówienia bądź z udziałem Podwykonawców, należy wpisać „nie dotyczy”,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E7F54">
        <w:rPr>
          <w:rFonts w:ascii="Arial" w:eastAsia="Calibri" w:hAnsi="Arial" w:cs="Arial"/>
          <w:sz w:val="20"/>
          <w:szCs w:val="20"/>
        </w:rPr>
        <w:t>**)</w:t>
      </w:r>
      <w:r w:rsidRPr="00AE7F54">
        <w:rPr>
          <w:rFonts w:ascii="Arial" w:eastAsia="Calibri" w:hAnsi="Arial" w:cs="Arial"/>
          <w:sz w:val="20"/>
          <w:szCs w:val="20"/>
        </w:rPr>
        <w:tab/>
        <w:t>– w przypadku składania oferty przez jedną Firmę, należy wpisać „nie dotyczy”,</w:t>
      </w:r>
    </w:p>
    <w:p w:rsidR="002A0E28" w:rsidRPr="00AE7F54" w:rsidRDefault="002A0E28" w:rsidP="002A0E2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E7F54">
        <w:rPr>
          <w:rFonts w:ascii="Arial" w:eastAsia="Calibri" w:hAnsi="Arial" w:cs="Arial"/>
          <w:sz w:val="20"/>
          <w:szCs w:val="20"/>
        </w:rPr>
        <w:t>***)</w:t>
      </w:r>
      <w:r w:rsidRPr="00AE7F54">
        <w:rPr>
          <w:rFonts w:ascii="Arial" w:eastAsia="Calibri" w:hAnsi="Arial" w:cs="Arial"/>
          <w:sz w:val="20"/>
          <w:szCs w:val="20"/>
        </w:rPr>
        <w:tab/>
        <w:t>– w przypadku wykonania zamówienia siłami własnego Przedsiębiorstwa należy wpisać „nie dotyczy”.</w:t>
      </w:r>
    </w:p>
    <w:p w:rsidR="005D23C4" w:rsidRDefault="005D23C4" w:rsidP="002A0E28"/>
    <w:sectPr w:rsidR="005D23C4" w:rsidSect="00A566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273" w:rsidRDefault="00C64273" w:rsidP="00C64273">
      <w:pPr>
        <w:spacing w:after="0" w:line="240" w:lineRule="auto"/>
      </w:pPr>
      <w:r>
        <w:separator/>
      </w:r>
    </w:p>
  </w:endnote>
  <w:endnote w:type="continuationSeparator" w:id="0">
    <w:p w:rsidR="00C64273" w:rsidRDefault="00C64273" w:rsidP="00C64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273" w:rsidRDefault="00C64273" w:rsidP="00C64273">
      <w:pPr>
        <w:spacing w:after="0" w:line="240" w:lineRule="auto"/>
      </w:pPr>
      <w:r>
        <w:separator/>
      </w:r>
    </w:p>
  </w:footnote>
  <w:footnote w:type="continuationSeparator" w:id="0">
    <w:p w:rsidR="00C64273" w:rsidRDefault="00C64273" w:rsidP="00C64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73" w:rsidRDefault="00C64273" w:rsidP="00C64273">
    <w:pPr>
      <w:pStyle w:val="Nagwek"/>
      <w:jc w:val="center"/>
    </w:pPr>
    <w:r w:rsidRPr="00C72994">
      <w:rPr>
        <w:b/>
        <w:noProof/>
        <w:lang w:eastAsia="pl-PL"/>
      </w:rPr>
      <w:drawing>
        <wp:inline distT="0" distB="0" distL="0" distR="0" wp14:anchorId="14A29C05" wp14:editId="3D483865">
          <wp:extent cx="3295650" cy="866775"/>
          <wp:effectExtent l="0" t="0" r="0" b="9525"/>
          <wp:docPr id="1654583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D12B9"/>
    <w:multiLevelType w:val="hybridMultilevel"/>
    <w:tmpl w:val="74DCC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3FE723C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659EDC4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3288C"/>
    <w:multiLevelType w:val="hybridMultilevel"/>
    <w:tmpl w:val="D6C03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95700"/>
    <w:multiLevelType w:val="hybridMultilevel"/>
    <w:tmpl w:val="69AA3E42"/>
    <w:lvl w:ilvl="0" w:tplc="F71810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935AB"/>
    <w:multiLevelType w:val="hybridMultilevel"/>
    <w:tmpl w:val="CF428DE8"/>
    <w:lvl w:ilvl="0" w:tplc="8D4AF1DA">
      <w:start w:val="1"/>
      <w:numFmt w:val="decimal"/>
      <w:lvlText w:val="%1."/>
      <w:lvlJc w:val="left"/>
      <w:pPr>
        <w:ind w:left="1222" w:hanging="360"/>
      </w:pPr>
      <w:rPr>
        <w:rFonts w:ascii="Arial" w:eastAsiaTheme="minorHAnsi" w:hAnsi="Arial"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C2FCCFC2">
      <w:start w:val="1"/>
      <w:numFmt w:val="decimal"/>
      <w:lvlText w:val="%5)"/>
      <w:lvlJc w:val="left"/>
      <w:pPr>
        <w:ind w:left="410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68C75E11"/>
    <w:multiLevelType w:val="hybridMultilevel"/>
    <w:tmpl w:val="DF682AB4"/>
    <w:lvl w:ilvl="0" w:tplc="B34C148A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Gałązka">
    <w15:presenceInfo w15:providerId="None" w15:userId="Joanna Gałązka"/>
  </w15:person>
  <w15:person w15:author="Wioletta Błaszczak">
    <w15:presenceInfo w15:providerId="None" w15:userId="Wioletta Błaszcz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9A7"/>
    <w:rsid w:val="00027591"/>
    <w:rsid w:val="00044489"/>
    <w:rsid w:val="00290B3C"/>
    <w:rsid w:val="002A0E28"/>
    <w:rsid w:val="003027B3"/>
    <w:rsid w:val="003F2C84"/>
    <w:rsid w:val="004D59A7"/>
    <w:rsid w:val="005471AA"/>
    <w:rsid w:val="005D23C4"/>
    <w:rsid w:val="009E09B8"/>
    <w:rsid w:val="00A5665E"/>
    <w:rsid w:val="00C11724"/>
    <w:rsid w:val="00C64273"/>
    <w:rsid w:val="00CB1056"/>
    <w:rsid w:val="00D566B7"/>
    <w:rsid w:val="00D66134"/>
    <w:rsid w:val="00E34E27"/>
    <w:rsid w:val="00FC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36053-4EBC-4A96-A460-6AF5310B2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0E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A0E28"/>
    <w:rPr>
      <w:color w:val="0563C1" w:themeColor="hyperlink"/>
      <w:u w:val="single"/>
    </w:rPr>
  </w:style>
  <w:style w:type="paragraph" w:styleId="Akapitzlist">
    <w:name w:val="List Paragraph"/>
    <w:aliases w:val="L1,Numerowanie,2 heading,A_wyliczenie,K-P_odwolanie,Akapit z listą5,maz_wyliczenie,opis dzialania,BulletC,Akapit z listą BS,Kolorowa lista — akcent 11,List Paragraph,Signature,CW_Lista,Colorful List Accent 1,Akapit z listą4,normalny tekst"/>
    <w:basedOn w:val="Normalny"/>
    <w:link w:val="AkapitzlistZnak"/>
    <w:uiPriority w:val="34"/>
    <w:qFormat/>
    <w:rsid w:val="002A0E28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BulletC Znak,Akapit z listą BS Znak,Kolorowa lista — akcent 11 Znak,List Paragraph Znak"/>
    <w:link w:val="Akapitzlist"/>
    <w:uiPriority w:val="34"/>
    <w:qFormat/>
    <w:locked/>
    <w:rsid w:val="002A0E28"/>
  </w:style>
  <w:style w:type="paragraph" w:customStyle="1" w:styleId="Default">
    <w:name w:val="Default"/>
    <w:rsid w:val="009E09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C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6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273"/>
  </w:style>
  <w:style w:type="paragraph" w:styleId="Stopka">
    <w:name w:val="footer"/>
    <w:basedOn w:val="Normalny"/>
    <w:link w:val="StopkaZnak"/>
    <w:uiPriority w:val="99"/>
    <w:unhideWhenUsed/>
    <w:rsid w:val="00C6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Flisek-Tkacz</dc:creator>
  <cp:keywords/>
  <dc:description/>
  <cp:lastModifiedBy>Joanna Gałązka</cp:lastModifiedBy>
  <cp:revision>10</cp:revision>
  <dcterms:created xsi:type="dcterms:W3CDTF">2025-03-10T08:21:00Z</dcterms:created>
  <dcterms:modified xsi:type="dcterms:W3CDTF">2025-04-07T10:18:00Z</dcterms:modified>
</cp:coreProperties>
</file>