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3AA" w:rsidRPr="008603AA" w:rsidRDefault="008603AA" w:rsidP="00ED14A1">
      <w:pPr>
        <w:keepNext/>
        <w:keepLines/>
        <w:spacing w:after="0" w:line="276" w:lineRule="auto"/>
        <w:ind w:left="432"/>
        <w:outlineLvl w:val="0"/>
        <w:rPr>
          <w:rFonts w:asciiTheme="majorHAnsi" w:eastAsia="Times New Roman" w:hAnsiTheme="majorHAnsi" w:cstheme="majorBidi"/>
          <w:b/>
          <w:bCs/>
          <w:color w:val="5B9BD5" w:themeColor="accent1"/>
          <w:sz w:val="28"/>
          <w:szCs w:val="28"/>
          <w:lang w:eastAsia="ar-SA"/>
        </w:rPr>
      </w:pPr>
      <w:r w:rsidRPr="008603AA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Załącznik nr 4 do SWZ – Wykaz robót budowlanych</w:t>
      </w:r>
    </w:p>
    <w:p w:rsidR="008603AA" w:rsidRPr="008603AA" w:rsidRDefault="008603AA" w:rsidP="008603AA">
      <w:pPr>
        <w:spacing w:before="120" w:after="0" w:line="240" w:lineRule="auto"/>
        <w:rPr>
          <w:rFonts w:ascii="Arial" w:eastAsia="Lucida Sans Unicode" w:hAnsi="Arial" w:cs="Arial"/>
          <w:b/>
          <w:bCs/>
          <w:color w:val="000000"/>
          <w:kern w:val="3"/>
          <w:sz w:val="24"/>
          <w:szCs w:val="24"/>
          <w:lang w:eastAsia="zh-CN" w:bidi="hi-IN"/>
        </w:rPr>
      </w:pPr>
      <w:r w:rsidRPr="008603AA">
        <w:rPr>
          <w:rFonts w:ascii="Arial" w:eastAsia="Lucida Sans Unicode" w:hAnsi="Arial" w:cs="Arial"/>
          <w:b/>
          <w:bCs/>
          <w:color w:val="000000"/>
          <w:kern w:val="3"/>
          <w:sz w:val="24"/>
          <w:szCs w:val="24"/>
          <w:lang w:eastAsia="zh-CN" w:bidi="hi-IN"/>
        </w:rPr>
        <w:t xml:space="preserve">Nr sprawy: </w:t>
      </w:r>
      <w:r w:rsidR="00385049">
        <w:rPr>
          <w:rFonts w:ascii="Arial" w:eastAsia="Lucida Sans Unicode" w:hAnsi="Arial" w:cs="Arial"/>
          <w:b/>
          <w:bCs/>
          <w:color w:val="000000"/>
          <w:kern w:val="3"/>
          <w:sz w:val="24"/>
          <w:szCs w:val="24"/>
          <w:lang w:eastAsia="zh-CN" w:bidi="hi-IN"/>
        </w:rPr>
        <w:t>WI.271.6</w:t>
      </w:r>
      <w:r w:rsidRPr="008603AA">
        <w:rPr>
          <w:rFonts w:ascii="Arial" w:eastAsia="Lucida Sans Unicode" w:hAnsi="Arial" w:cs="Arial"/>
          <w:b/>
          <w:bCs/>
          <w:color w:val="000000"/>
          <w:kern w:val="3"/>
          <w:sz w:val="24"/>
          <w:szCs w:val="24"/>
          <w:lang w:eastAsia="zh-CN" w:bidi="hi-IN"/>
        </w:rPr>
        <w:t xml:space="preserve">.2025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976"/>
      </w:tblGrid>
      <w:tr w:rsidR="00E273D2" w:rsidRPr="00E273D2" w:rsidTr="00514FF7">
        <w:tc>
          <w:tcPr>
            <w:tcW w:w="325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273D2">
              <w:rPr>
                <w:rFonts w:ascii="Arial" w:eastAsia="Calibri" w:hAnsi="Arial" w:cs="Arial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297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273D2" w:rsidRPr="00E273D2" w:rsidTr="00514FF7">
        <w:tc>
          <w:tcPr>
            <w:tcW w:w="325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273D2">
              <w:rPr>
                <w:rFonts w:ascii="Arial" w:eastAsia="Calibri" w:hAnsi="Arial" w:cs="Arial"/>
                <w:b/>
                <w:sz w:val="24"/>
                <w:szCs w:val="24"/>
              </w:rPr>
              <w:t>Adres</w:t>
            </w:r>
          </w:p>
        </w:tc>
        <w:tc>
          <w:tcPr>
            <w:tcW w:w="297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273D2" w:rsidRPr="00E273D2" w:rsidTr="00514FF7">
        <w:tc>
          <w:tcPr>
            <w:tcW w:w="325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273D2">
              <w:rPr>
                <w:rFonts w:ascii="Arial" w:eastAsia="Calibri" w:hAnsi="Arial" w:cs="Arial"/>
                <w:b/>
                <w:sz w:val="24"/>
                <w:szCs w:val="24"/>
              </w:rPr>
              <w:t>reprezentowany przez:</w:t>
            </w: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E273D2" w:rsidRPr="00E273D2" w:rsidRDefault="00E273D2" w:rsidP="00E273D2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273D2">
              <w:rPr>
                <w:rFonts w:ascii="Arial" w:eastAsia="Calibri" w:hAnsi="Arial" w:cs="Arial"/>
                <w:b/>
                <w:sz w:val="24"/>
                <w:szCs w:val="24"/>
              </w:rPr>
              <w:t>Imię, nazwisko, podstawa do reprezentacji</w:t>
            </w:r>
          </w:p>
        </w:tc>
      </w:tr>
    </w:tbl>
    <w:p w:rsidR="008603AA" w:rsidRPr="008603AA" w:rsidRDefault="008603AA" w:rsidP="008603A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8603AA" w:rsidRPr="008603AA" w:rsidRDefault="008603AA" w:rsidP="008603AA">
      <w:pPr>
        <w:rPr>
          <w:rFonts w:ascii="Arial" w:hAnsi="Arial" w:cs="Arial"/>
          <w:b/>
          <w:sz w:val="24"/>
          <w:szCs w:val="24"/>
        </w:rPr>
      </w:pPr>
      <w:r w:rsidRPr="008603AA">
        <w:rPr>
          <w:rFonts w:ascii="Arial" w:hAnsi="Arial" w:cs="Arial"/>
          <w:b/>
          <w:sz w:val="24"/>
          <w:szCs w:val="24"/>
        </w:rPr>
        <w:t>WYKAZ ROBÓT BUDOWLANYCH DOTYCZĄCY SPEŁNIANIA WARUNKÓW UDZIAŁU W POSTĘPOWANIU</w:t>
      </w:r>
    </w:p>
    <w:p w:rsidR="008603AA" w:rsidRPr="008603AA" w:rsidRDefault="008603AA" w:rsidP="008603AA">
      <w:pPr>
        <w:spacing w:after="200" w:line="276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8603AA">
        <w:rPr>
          <w:rFonts w:ascii="Arial" w:eastAsia="Calibri" w:hAnsi="Arial" w:cs="Arial"/>
          <w:sz w:val="24"/>
          <w:szCs w:val="24"/>
        </w:rPr>
        <w:t>Na potrzeby postępowania o udziele</w:t>
      </w:r>
      <w:r>
        <w:rPr>
          <w:rFonts w:ascii="Arial" w:eastAsia="Calibri" w:hAnsi="Arial" w:cs="Arial"/>
          <w:sz w:val="24"/>
          <w:szCs w:val="24"/>
        </w:rPr>
        <w:t xml:space="preserve">nie zamówienia publicznego pn. </w:t>
      </w:r>
      <w:r w:rsidRPr="008603AA">
        <w:rPr>
          <w:rFonts w:ascii="Arial" w:eastAsia="Calibri" w:hAnsi="Arial" w:cs="Arial"/>
          <w:b/>
          <w:sz w:val="24"/>
          <w:szCs w:val="24"/>
        </w:rPr>
        <w:t>„</w:t>
      </w:r>
      <w:r w:rsidR="00385049" w:rsidRPr="003850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zadaszenia o stałej konstrukcji istniejącego boiska wielofunkcyjnego przy Szkole Podstawowej Nr 6 w Mińsku Mazowieckim” w formule „zaprojektuj i wybuduj</w:t>
      </w:r>
      <w:r w:rsidRPr="008603AA">
        <w:rPr>
          <w:rFonts w:ascii="Arial" w:eastAsia="Calibri" w:hAnsi="Arial" w:cs="Arial"/>
          <w:b/>
          <w:sz w:val="24"/>
          <w:szCs w:val="24"/>
        </w:rPr>
        <w:t>”,</w:t>
      </w:r>
      <w:r w:rsidRPr="008603AA">
        <w:rPr>
          <w:rFonts w:ascii="Arial" w:eastAsia="Calibri" w:hAnsi="Arial" w:cs="Arial"/>
          <w:sz w:val="24"/>
          <w:szCs w:val="24"/>
        </w:rPr>
        <w:t xml:space="preserve"> prowadzonego przez </w:t>
      </w:r>
      <w:r w:rsidRPr="008603AA">
        <w:rPr>
          <w:rFonts w:ascii="Arial" w:eastAsia="Calibri" w:hAnsi="Arial" w:cs="Arial"/>
          <w:b/>
          <w:sz w:val="24"/>
          <w:szCs w:val="24"/>
        </w:rPr>
        <w:t>Miasto Mińsk Mazowiecki</w:t>
      </w:r>
      <w:r w:rsidRPr="008603AA">
        <w:rPr>
          <w:rFonts w:ascii="Arial" w:eastAsia="Calibri" w:hAnsi="Arial" w:cs="Arial"/>
          <w:sz w:val="24"/>
          <w:szCs w:val="24"/>
        </w:rPr>
        <w:t xml:space="preserve"> oświadczam, co następuje:</w:t>
      </w:r>
    </w:p>
    <w:tbl>
      <w:tblPr>
        <w:tblpPr w:leftFromText="141" w:rightFromText="141" w:vertAnchor="text" w:horzAnchor="margin" w:tblpXSpec="center" w:tblpY="125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4"/>
        <w:gridCol w:w="988"/>
        <w:gridCol w:w="864"/>
        <w:gridCol w:w="1385"/>
        <w:gridCol w:w="2017"/>
        <w:gridCol w:w="2017"/>
      </w:tblGrid>
      <w:tr w:rsidR="00ED14A1" w:rsidRPr="008603AA" w:rsidTr="00ED14A1">
        <w:trPr>
          <w:trHeight w:val="443"/>
        </w:trPr>
        <w:tc>
          <w:tcPr>
            <w:tcW w:w="2514" w:type="dxa"/>
            <w:shd w:val="pct10" w:color="auto" w:fill="auto"/>
            <w:vAlign w:val="center"/>
          </w:tcPr>
          <w:p w:rsidR="00ED14A1" w:rsidRPr="008603AA" w:rsidRDefault="00ED14A1" w:rsidP="008603A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Rodzaj wykonanych robót (w odniesieniu do warunku udziału w postępowaniu wskazanego w Rozdziale </w:t>
            </w:r>
            <w:r w:rsidR="00385049">
              <w:rPr>
                <w:rFonts w:ascii="Arial" w:eastAsia="Calibri" w:hAnsi="Arial" w:cs="Arial"/>
                <w:b/>
                <w:sz w:val="18"/>
                <w:szCs w:val="18"/>
              </w:rPr>
              <w:t>VIII</w:t>
            </w: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="00385049">
              <w:rPr>
                <w:rFonts w:ascii="Arial" w:eastAsia="Calibri" w:hAnsi="Arial" w:cs="Arial"/>
                <w:b/>
                <w:sz w:val="18"/>
                <w:szCs w:val="18"/>
              </w:rPr>
              <w:t>ust.</w:t>
            </w: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 4 </w:t>
            </w:r>
            <w:r w:rsidR="00385049">
              <w:rPr>
                <w:rFonts w:ascii="Arial" w:eastAsia="Calibri" w:hAnsi="Arial" w:cs="Arial"/>
                <w:b/>
                <w:sz w:val="18"/>
                <w:szCs w:val="18"/>
              </w:rPr>
              <w:t>pkt 1</w:t>
            </w: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 SWZ)</w:t>
            </w:r>
          </w:p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shd w:val="pct10" w:color="auto" w:fill="auto"/>
            <w:vAlign w:val="center"/>
          </w:tcPr>
          <w:p w:rsidR="00ED14A1" w:rsidRPr="008603AA" w:rsidRDefault="00ED14A1" w:rsidP="00860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>Czas realizacji</w:t>
            </w:r>
          </w:p>
        </w:tc>
        <w:tc>
          <w:tcPr>
            <w:tcW w:w="1385" w:type="dxa"/>
            <w:shd w:val="pct10" w:color="auto" w:fill="auto"/>
            <w:vAlign w:val="center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 xml:space="preserve">Miejsce wykonanych robót </w:t>
            </w:r>
          </w:p>
        </w:tc>
        <w:tc>
          <w:tcPr>
            <w:tcW w:w="2017" w:type="dxa"/>
            <w:shd w:val="pct10" w:color="auto" w:fill="auto"/>
            <w:vAlign w:val="center"/>
          </w:tcPr>
          <w:p w:rsidR="00ED14A1" w:rsidRPr="008603AA" w:rsidRDefault="00ED14A1" w:rsidP="008603A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b/>
                <w:sz w:val="18"/>
                <w:szCs w:val="18"/>
              </w:rPr>
              <w:t>Podmiot, na rzecz którego wskazane roboty budowlane zostały wykonane</w:t>
            </w:r>
          </w:p>
        </w:tc>
        <w:tc>
          <w:tcPr>
            <w:tcW w:w="2017" w:type="dxa"/>
            <w:shd w:val="pct10" w:color="auto" w:fill="auto"/>
            <w:vAlign w:val="center"/>
          </w:tcPr>
          <w:p w:rsidR="00ED14A1" w:rsidRPr="008603AA" w:rsidRDefault="00ED14A1" w:rsidP="008603A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Zasób własny / udostępniony przez podmiot trzeci</w:t>
            </w:r>
          </w:p>
        </w:tc>
      </w:tr>
      <w:tr w:rsidR="00ED14A1" w:rsidRPr="008603AA" w:rsidTr="00ED14A1">
        <w:trPr>
          <w:trHeight w:val="194"/>
        </w:trPr>
        <w:tc>
          <w:tcPr>
            <w:tcW w:w="2514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988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864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3.</w:t>
            </w:r>
          </w:p>
        </w:tc>
        <w:tc>
          <w:tcPr>
            <w:tcW w:w="1385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  <w:tc>
          <w:tcPr>
            <w:tcW w:w="2017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603AA"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2017" w:type="dxa"/>
            <w:shd w:val="pct10" w:color="auto" w:fill="auto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D14A1" w:rsidRPr="008603AA" w:rsidTr="00ED14A1">
        <w:trPr>
          <w:trHeight w:val="222"/>
        </w:trPr>
        <w:tc>
          <w:tcPr>
            <w:tcW w:w="2514" w:type="dxa"/>
            <w:vAlign w:val="center"/>
          </w:tcPr>
          <w:p w:rsidR="00ED14A1" w:rsidRPr="008603AA" w:rsidRDefault="00385049" w:rsidP="00385049">
            <w:pPr>
              <w:spacing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Wykonanie roboty </w:t>
            </w:r>
            <w:r w:rsidRPr="00385049">
              <w:rPr>
                <w:rFonts w:ascii="Arial" w:eastAsia="Calibri" w:hAnsi="Arial" w:cs="Arial"/>
                <w:bCs/>
                <w:sz w:val="18"/>
                <w:szCs w:val="18"/>
              </w:rPr>
              <w:t>budowlan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ej</w:t>
            </w:r>
            <w:r w:rsidRPr="00385049">
              <w:rPr>
                <w:rFonts w:ascii="Arial" w:eastAsia="Calibri" w:hAnsi="Arial" w:cs="Arial"/>
                <w:bCs/>
                <w:sz w:val="18"/>
                <w:szCs w:val="18"/>
              </w:rPr>
              <w:t>, polegając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ej</w:t>
            </w:r>
            <w:r w:rsidRPr="00385049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na wykonaniu zadaszenia łukowego obiektu budowlanego o stałej konstrukcji stalowej z powłoką membranową PCV o wartości nie mniej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szej niż </w:t>
            </w:r>
            <w:del w:id="0" w:author="Wioletta Błaszczak" w:date="2025-04-07T11:08:00Z">
              <w:r w:rsidDel="00195B98">
                <w:rPr>
                  <w:rFonts w:ascii="Arial" w:eastAsia="Calibri" w:hAnsi="Arial" w:cs="Arial"/>
                  <w:bCs/>
                  <w:sz w:val="18"/>
                  <w:szCs w:val="18"/>
                </w:rPr>
                <w:delText>1.0</w:delText>
              </w:r>
            </w:del>
            <w:ins w:id="1" w:author="Wioletta Błaszczak" w:date="2025-04-07T11:08:00Z">
              <w:r w:rsidR="00195B98">
                <w:rPr>
                  <w:rFonts w:ascii="Arial" w:eastAsia="Calibri" w:hAnsi="Arial" w:cs="Arial"/>
                  <w:bCs/>
                  <w:sz w:val="18"/>
                  <w:szCs w:val="18"/>
                </w:rPr>
                <w:t>5</w:t>
              </w:r>
            </w:ins>
            <w:bookmarkStart w:id="2" w:name="_GoBack"/>
            <w:bookmarkEnd w:id="2"/>
            <w:r>
              <w:rPr>
                <w:rFonts w:ascii="Arial" w:eastAsia="Calibri" w:hAnsi="Arial" w:cs="Arial"/>
                <w:bCs/>
                <w:sz w:val="18"/>
                <w:szCs w:val="18"/>
              </w:rPr>
              <w:t>00.000,00 zł brutto</w:t>
            </w:r>
            <w:r w:rsidR="00ED14A1">
              <w:rPr>
                <w:rFonts w:ascii="Arial" w:eastAsia="Calibri" w:hAnsi="Arial" w:cs="Arial"/>
                <w:bCs/>
                <w:sz w:val="18"/>
                <w:szCs w:val="18"/>
              </w:rPr>
              <w:t>,</w:t>
            </w:r>
            <w:r w:rsidR="00ED14A1" w:rsidRPr="008603AA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="00ED14A1">
              <w:rPr>
                <w:rFonts w:ascii="Arial" w:eastAsia="Calibri" w:hAnsi="Arial" w:cs="Arial"/>
                <w:bCs/>
                <w:sz w:val="18"/>
                <w:szCs w:val="18"/>
              </w:rPr>
              <w:t xml:space="preserve">w ramach zadania: </w:t>
            </w:r>
            <w:r w:rsidR="00ED14A1" w:rsidRPr="008603AA">
              <w:rPr>
                <w:rFonts w:ascii="Arial" w:eastAsia="Calibri" w:hAnsi="Arial" w:cs="Arial"/>
                <w:bCs/>
                <w:sz w:val="18"/>
                <w:szCs w:val="18"/>
              </w:rPr>
              <w:t>.………………………………</w:t>
            </w:r>
            <w:r w:rsidR="00ED14A1">
              <w:rPr>
                <w:rFonts w:ascii="Arial" w:eastAsia="Calibri" w:hAnsi="Arial" w:cs="Arial"/>
                <w:bCs/>
                <w:sz w:val="18"/>
                <w:szCs w:val="18"/>
              </w:rPr>
              <w:t>…………………………………………………………………………………</w:t>
            </w:r>
          </w:p>
          <w:p w:rsidR="00ED14A1" w:rsidRPr="008603AA" w:rsidRDefault="00ED14A1" w:rsidP="008603A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:rsidR="00ED14A1" w:rsidRPr="008603AA" w:rsidRDefault="00ED14A1" w:rsidP="008603A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17" w:type="dxa"/>
            <w:vAlign w:val="center"/>
          </w:tcPr>
          <w:p w:rsidR="00ED14A1" w:rsidRPr="008603AA" w:rsidRDefault="00ED14A1" w:rsidP="008603A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17" w:type="dxa"/>
          </w:tcPr>
          <w:p w:rsidR="00ED14A1" w:rsidRPr="008603AA" w:rsidRDefault="00ED14A1" w:rsidP="008603A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8603AA" w:rsidRPr="008603AA" w:rsidRDefault="008603AA" w:rsidP="008603AA">
      <w:pPr>
        <w:tabs>
          <w:tab w:val="left" w:pos="426"/>
        </w:tabs>
        <w:spacing w:after="0" w:line="240" w:lineRule="auto"/>
        <w:jc w:val="both"/>
        <w:rPr>
          <w:rFonts w:ascii="Arial" w:eastAsia="HG Mincho Light J" w:hAnsi="Arial" w:cs="Arial"/>
          <w:b/>
          <w:sz w:val="24"/>
          <w:szCs w:val="24"/>
          <w:lang w:eastAsia="pl-PL"/>
        </w:rPr>
      </w:pPr>
    </w:p>
    <w:p w:rsidR="008603AA" w:rsidRPr="008603AA" w:rsidRDefault="008603AA" w:rsidP="008603AA">
      <w:pPr>
        <w:tabs>
          <w:tab w:val="left" w:pos="426"/>
        </w:tabs>
        <w:spacing w:after="0" w:line="360" w:lineRule="auto"/>
        <w:rPr>
          <w:rFonts w:ascii="Arial" w:eastAsia="HG Mincho Light J" w:hAnsi="Arial" w:cs="Arial"/>
          <w:sz w:val="24"/>
          <w:szCs w:val="24"/>
          <w:lang w:eastAsia="pl-PL"/>
        </w:rPr>
      </w:pPr>
      <w:r w:rsidRPr="008603AA">
        <w:rPr>
          <w:rFonts w:ascii="Arial" w:eastAsia="HG Mincho Light J" w:hAnsi="Arial" w:cs="Arial"/>
          <w:sz w:val="24"/>
          <w:szCs w:val="24"/>
          <w:lang w:eastAsia="pl-PL"/>
        </w:rPr>
        <w:t xml:space="preserve">Wykonawca jest zobowiązany złożyć dowody określające, czy wskazane w tabeli roboty budowlane zostały wykonane należycie, dowodami są referencje bądź inne dokumenty sporządzone przez podmiot, na rzecz którego roboty budowlane zostały </w:t>
      </w:r>
      <w:r w:rsidRPr="008603AA">
        <w:rPr>
          <w:rFonts w:ascii="Arial" w:eastAsia="HG Mincho Light J" w:hAnsi="Arial" w:cs="Arial"/>
          <w:sz w:val="24"/>
          <w:szCs w:val="24"/>
          <w:lang w:eastAsia="pl-PL"/>
        </w:rPr>
        <w:lastRenderedPageBreak/>
        <w:t xml:space="preserve">wykonane, a jeżeli Wykonawca z przyczyn niezależnych od niego nie jest w stanie uzyskać tych dokumentów – inne odpowiednie dokumenty. </w:t>
      </w:r>
    </w:p>
    <w:p w:rsidR="008603AA" w:rsidRPr="008603AA" w:rsidRDefault="008603AA" w:rsidP="008603AA">
      <w:pPr>
        <w:spacing w:before="120"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8603AA">
        <w:rPr>
          <w:rFonts w:ascii="Arial" w:eastAsia="Times New Roman" w:hAnsi="Arial" w:cs="Arial"/>
          <w:bCs/>
          <w:sz w:val="24"/>
          <w:szCs w:val="24"/>
          <w:lang w:eastAsia="zh-CN"/>
        </w:rPr>
        <w:t>W przypadku wskazania przez Wykonawcę wartości wyrażonej w walucie obcej, Zamawiający dla oceny spełniania warunku udziału w postępowaniu przyjmie do przeliczenia tej wartości średni kurs NBP tej waluty z dnia publikacji ogłoszenia o zamówieniu, a jeżeli w tym dniu średni kurs nie był publikowany, Zamawiający przyjmie średni kurs NBP z pierwszego następnego dnia, w którym kurs dla tej waluty został opublikowany.</w:t>
      </w:r>
    </w:p>
    <w:p w:rsidR="008603AA" w:rsidRPr="008603AA" w:rsidRDefault="008603AA" w:rsidP="008603AA">
      <w:pPr>
        <w:spacing w:before="48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8603AA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</w:p>
    <w:p w:rsidR="005D23C4" w:rsidRDefault="008603AA" w:rsidP="008603AA">
      <w:r w:rsidRPr="008603A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D23C4" w:rsidSect="00ED14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049" w:rsidRDefault="00385049" w:rsidP="00385049">
      <w:pPr>
        <w:spacing w:after="0" w:line="240" w:lineRule="auto"/>
      </w:pPr>
      <w:r>
        <w:separator/>
      </w:r>
    </w:p>
  </w:endnote>
  <w:endnote w:type="continuationSeparator" w:id="0">
    <w:p w:rsidR="00385049" w:rsidRDefault="00385049" w:rsidP="0038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049" w:rsidRDefault="00385049" w:rsidP="00385049">
      <w:pPr>
        <w:spacing w:after="0" w:line="240" w:lineRule="auto"/>
      </w:pPr>
      <w:r>
        <w:separator/>
      </w:r>
    </w:p>
  </w:footnote>
  <w:footnote w:type="continuationSeparator" w:id="0">
    <w:p w:rsidR="00385049" w:rsidRDefault="00385049" w:rsidP="00385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049" w:rsidRDefault="00385049" w:rsidP="0038504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AC2FDD2">
          <wp:extent cx="3298190" cy="8655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819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oletta Błaszczak">
    <w15:presenceInfo w15:providerId="None" w15:userId="Wioletta Błaszcz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0C"/>
    <w:rsid w:val="00195B98"/>
    <w:rsid w:val="00385049"/>
    <w:rsid w:val="005D23C4"/>
    <w:rsid w:val="008603AA"/>
    <w:rsid w:val="00A13163"/>
    <w:rsid w:val="00C36ADF"/>
    <w:rsid w:val="00D55E0C"/>
    <w:rsid w:val="00E273D2"/>
    <w:rsid w:val="00ED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352C15"/>
  <w15:chartTrackingRefBased/>
  <w15:docId w15:val="{41B3C348-C56A-4EF6-9EEC-7F2B753E8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049"/>
  </w:style>
  <w:style w:type="paragraph" w:styleId="Stopka">
    <w:name w:val="footer"/>
    <w:basedOn w:val="Normalny"/>
    <w:link w:val="StopkaZnak"/>
    <w:uiPriority w:val="99"/>
    <w:unhideWhenUsed/>
    <w:rsid w:val="0038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049"/>
  </w:style>
  <w:style w:type="paragraph" w:styleId="Akapitzlist">
    <w:name w:val="List Paragraph"/>
    <w:aliases w:val="L1,Numerowanie,2 heading,A_wyliczenie,K-P_odwolanie,Akapit z listą5,maz_wyliczenie,opis dzialania,BulletC,Akapit z listą BS,Kolorowa lista — akcent 11,List Paragraph,Signature,CW_Lista,Colorful List Accent 1,Akapit z listą4,normalny tekst"/>
    <w:basedOn w:val="Normalny"/>
    <w:uiPriority w:val="34"/>
    <w:qFormat/>
    <w:rsid w:val="00385049"/>
    <w:pPr>
      <w:ind w:left="720"/>
      <w:contextualSpacing/>
    </w:pPr>
  </w:style>
  <w:style w:type="table" w:styleId="Tabela-Siatka">
    <w:name w:val="Table Grid"/>
    <w:basedOn w:val="Standardowy"/>
    <w:uiPriority w:val="39"/>
    <w:rsid w:val="00E27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wykaz robót budowlanych</dc:title>
  <dc:subject/>
  <dc:creator>Marta Flisek-Tkacz</dc:creator>
  <cp:keywords/>
  <dc:description/>
  <cp:lastModifiedBy>Wioletta Błaszczak</cp:lastModifiedBy>
  <cp:revision>7</cp:revision>
  <dcterms:created xsi:type="dcterms:W3CDTF">2025-03-10T10:11:00Z</dcterms:created>
  <dcterms:modified xsi:type="dcterms:W3CDTF">2025-04-07T09:09:00Z</dcterms:modified>
</cp:coreProperties>
</file>