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D039E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 ZMODYFIKOWANY </w:t>
      </w:r>
      <w:bookmarkStart w:id="0" w:name="_GoBack"/>
      <w:bookmarkEnd w:id="0"/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EA4C96">
        <w:rPr>
          <w:rFonts w:ascii="Arial" w:hAnsi="Arial" w:cs="Arial"/>
          <w:b/>
          <w:color w:val="FF0000"/>
          <w:sz w:val="28"/>
          <w:szCs w:val="24"/>
        </w:rPr>
        <w:t xml:space="preserve"> – część 2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95559" w:rsidRPr="00551E26" w:rsidRDefault="00204357" w:rsidP="00895559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D66767">
        <w:rPr>
          <w:rFonts w:ascii="Arial" w:hAnsi="Arial" w:cs="Arial"/>
          <w:b/>
          <w:i/>
          <w:sz w:val="24"/>
          <w:szCs w:val="24"/>
        </w:rPr>
        <w:t>ku nr 44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95559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95559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95559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="00670D35">
              <w:rPr>
                <w:rFonts w:ascii="Arial" w:hAnsi="Arial" w:cs="Arial"/>
                <w:sz w:val="24"/>
                <w:szCs w:val="24"/>
              </w:rPr>
              <w:t xml:space="preserve">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 w:rsidR="00670D35"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D039EE" w:rsidRPr="00D039E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D039EE" w:rsidRPr="00D039E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70D35">
              <w:rPr>
                <w:rFonts w:ascii="Arial" w:hAnsi="Arial" w:cs="Arial"/>
                <w:sz w:val="24"/>
                <w:szCs w:val="24"/>
              </w:rPr>
              <w:t>rampy przy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5559" w:rsidRPr="00551E26" w:rsidRDefault="00895559" w:rsidP="00895559">
      <w:pPr>
        <w:jc w:val="center"/>
        <w:rPr>
          <w:rFonts w:ascii="Arial" w:hAnsi="Arial" w:cs="Arial"/>
          <w:b/>
          <w:sz w:val="24"/>
          <w:szCs w:val="24"/>
        </w:rPr>
      </w:pPr>
    </w:p>
    <w:p w:rsidR="00895559" w:rsidRPr="00551E26" w:rsidRDefault="00895559" w:rsidP="00895559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A4C96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EA4C96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95559" w:rsidRDefault="00895559" w:rsidP="00895559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95559" w:rsidP="00895559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92F" w:rsidRDefault="0095292F" w:rsidP="00551E26">
      <w:pPr>
        <w:spacing w:after="0" w:line="240" w:lineRule="auto"/>
      </w:pPr>
      <w:r>
        <w:separator/>
      </w:r>
    </w:p>
  </w:endnote>
  <w:endnote w:type="continuationSeparator" w:id="0">
    <w:p w:rsidR="0095292F" w:rsidRDefault="0095292F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92F" w:rsidRDefault="0095292F" w:rsidP="00551E26">
      <w:pPr>
        <w:spacing w:after="0" w:line="240" w:lineRule="auto"/>
      </w:pPr>
      <w:r>
        <w:separator/>
      </w:r>
    </w:p>
  </w:footnote>
  <w:footnote w:type="continuationSeparator" w:id="0">
    <w:p w:rsidR="0095292F" w:rsidRDefault="0095292F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855B6B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204357"/>
    <w:rsid w:val="00551E26"/>
    <w:rsid w:val="00670D35"/>
    <w:rsid w:val="00740FC1"/>
    <w:rsid w:val="0085165E"/>
    <w:rsid w:val="00855B6B"/>
    <w:rsid w:val="00895559"/>
    <w:rsid w:val="0095292F"/>
    <w:rsid w:val="00D039EE"/>
    <w:rsid w:val="00D66767"/>
    <w:rsid w:val="00EA4C96"/>
    <w:rsid w:val="00EF7964"/>
    <w:rsid w:val="00F4497A"/>
    <w:rsid w:val="00F9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408B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855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2025-01-31T08:05:00Z</cp:lastPrinted>
  <dcterms:created xsi:type="dcterms:W3CDTF">2025-01-31T08:06:00Z</dcterms:created>
  <dcterms:modified xsi:type="dcterms:W3CDTF">2025-01-31T08:06:00Z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